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D96FE" w14:textId="5EA2BA5C" w:rsidR="00A9263A" w:rsidRPr="00AE4FB7" w:rsidRDefault="00A9263A" w:rsidP="00A9263A">
      <w:pPr>
        <w:spacing w:after="160"/>
        <w:jc w:val="right"/>
        <w:rPr>
          <w:rFonts w:asciiTheme="minorHAnsi" w:eastAsiaTheme="minorHAnsi" w:hAnsiTheme="minorHAnsi" w:cstheme="minorBidi"/>
          <w:b/>
          <w:bCs/>
          <w:smallCaps/>
          <w:sz w:val="22"/>
          <w:szCs w:val="22"/>
          <w:lang w:eastAsia="en-US"/>
        </w:rPr>
      </w:pPr>
      <w:r w:rsidRPr="00AE4FB7">
        <w:rPr>
          <w:rFonts w:asciiTheme="minorHAnsi" w:eastAsiaTheme="minorHAnsi" w:hAnsiTheme="minorHAnsi" w:cstheme="minorBidi"/>
          <w:b/>
          <w:bCs/>
          <w:smallCaps/>
          <w:sz w:val="22"/>
          <w:szCs w:val="22"/>
          <w:lang w:eastAsia="en-US"/>
        </w:rPr>
        <w:t xml:space="preserve">Załącznik nr </w:t>
      </w:r>
      <w:r>
        <w:rPr>
          <w:rFonts w:asciiTheme="minorHAnsi" w:eastAsiaTheme="minorHAnsi" w:hAnsiTheme="minorHAnsi" w:cstheme="minorBidi"/>
          <w:b/>
          <w:bCs/>
          <w:smallCaps/>
          <w:sz w:val="22"/>
          <w:szCs w:val="22"/>
          <w:lang w:eastAsia="en-US"/>
        </w:rPr>
        <w:t>9</w:t>
      </w:r>
      <w:r w:rsidRPr="00AE4FB7">
        <w:rPr>
          <w:rFonts w:asciiTheme="minorHAnsi" w:eastAsiaTheme="minorHAnsi" w:hAnsiTheme="minorHAnsi" w:cstheme="minorBidi"/>
          <w:b/>
          <w:bCs/>
          <w:smallCaps/>
          <w:sz w:val="22"/>
          <w:szCs w:val="22"/>
          <w:lang w:eastAsia="en-US"/>
        </w:rPr>
        <w:t xml:space="preserve"> do Umowy Klauzule podatkowe</w:t>
      </w:r>
      <w:r>
        <w:rPr>
          <w:rFonts w:asciiTheme="minorHAnsi" w:eastAsiaTheme="minorHAnsi" w:hAnsiTheme="minorHAnsi" w:cstheme="minorBidi"/>
          <w:b/>
          <w:bCs/>
          <w:smallCaps/>
          <w:sz w:val="22"/>
          <w:szCs w:val="22"/>
          <w:lang w:eastAsia="en-US"/>
        </w:rPr>
        <w:t xml:space="preserve"> </w:t>
      </w:r>
      <w:r w:rsidRPr="00AE4FB7">
        <w:rPr>
          <w:rFonts w:asciiTheme="minorHAnsi" w:eastAsiaTheme="minorHAnsi" w:hAnsiTheme="minorHAnsi" w:cstheme="minorBidi"/>
          <w:b/>
          <w:bCs/>
          <w:smallCaps/>
          <w:sz w:val="22"/>
          <w:szCs w:val="22"/>
          <w:lang w:eastAsia="en-US"/>
        </w:rPr>
        <w:t>ORLEN S.A.</w:t>
      </w:r>
    </w:p>
    <w:p w14:paraId="3CC66E2F" w14:textId="77777777" w:rsidR="00A9263A" w:rsidRPr="00446F9D" w:rsidRDefault="00A9263A" w:rsidP="00A9263A">
      <w:pPr>
        <w:spacing w:after="160"/>
        <w:jc w:val="right"/>
        <w:rPr>
          <w:rFonts w:asciiTheme="minorHAnsi" w:hAnsiTheme="minorHAnsi" w:cstheme="minorHAnsi"/>
          <w:b/>
          <w:bCs/>
          <w:sz w:val="22"/>
          <w:szCs w:val="22"/>
          <w:lang w:val="de-DE"/>
        </w:rPr>
      </w:pPr>
    </w:p>
    <w:p w14:paraId="237DC7BC" w14:textId="77777777" w:rsidR="00A9263A" w:rsidRDefault="00A9263A" w:rsidP="00A9263A">
      <w:pPr>
        <w:pStyle w:val="Nagwek1"/>
        <w:keepLines w:val="0"/>
        <w:numPr>
          <w:ilvl w:val="0"/>
          <w:numId w:val="3"/>
        </w:numPr>
        <w:spacing w:before="0" w:after="0"/>
        <w:ind w:left="0" w:hanging="567"/>
        <w:jc w:val="both"/>
        <w:rPr>
          <w:color w:val="C00000"/>
          <w:sz w:val="32"/>
          <w:szCs w:val="32"/>
        </w:rPr>
      </w:pPr>
      <w:bookmarkStart w:id="0" w:name="_Toc217310908"/>
      <w:r w:rsidRPr="00EF059F">
        <w:rPr>
          <w:color w:val="C00000"/>
          <w:sz w:val="32"/>
          <w:szCs w:val="32"/>
        </w:rPr>
        <w:t>Klauzula dotyczącą zapłaty należności przez ORLEN S.A. w mechanizmie podzielonej płatności (</w:t>
      </w:r>
      <w:proofErr w:type="spellStart"/>
      <w:r w:rsidRPr="00EF059F">
        <w:rPr>
          <w:color w:val="C00000"/>
          <w:sz w:val="32"/>
          <w:szCs w:val="32"/>
        </w:rPr>
        <w:t>split</w:t>
      </w:r>
      <w:proofErr w:type="spellEnd"/>
      <w:r w:rsidRPr="00EF059F">
        <w:rPr>
          <w:color w:val="C00000"/>
          <w:sz w:val="32"/>
          <w:szCs w:val="32"/>
        </w:rPr>
        <w:t xml:space="preserve"> </w:t>
      </w:r>
      <w:proofErr w:type="spellStart"/>
      <w:r w:rsidRPr="00EF059F">
        <w:rPr>
          <w:color w:val="C00000"/>
          <w:sz w:val="32"/>
          <w:szCs w:val="32"/>
        </w:rPr>
        <w:t>payment</w:t>
      </w:r>
      <w:proofErr w:type="spellEnd"/>
      <w:r w:rsidRPr="00EF059F">
        <w:rPr>
          <w:color w:val="C00000"/>
          <w:sz w:val="32"/>
          <w:szCs w:val="32"/>
        </w:rPr>
        <w:t xml:space="preserve">) na podstawie faktury wystawionej przez </w:t>
      </w:r>
      <w:r>
        <w:rPr>
          <w:color w:val="C00000"/>
          <w:sz w:val="32"/>
          <w:szCs w:val="32"/>
        </w:rPr>
        <w:t>k</w:t>
      </w:r>
      <w:r w:rsidRPr="00EF059F">
        <w:rPr>
          <w:color w:val="C00000"/>
          <w:sz w:val="32"/>
          <w:szCs w:val="32"/>
        </w:rPr>
        <w:t xml:space="preserve">ontrahenta krajowego </w:t>
      </w:r>
      <w:r>
        <w:rPr>
          <w:color w:val="C00000"/>
          <w:sz w:val="32"/>
          <w:szCs w:val="32"/>
        </w:rPr>
        <w:t>lub</w:t>
      </w:r>
      <w:r w:rsidRPr="00EF059F">
        <w:rPr>
          <w:color w:val="C00000"/>
          <w:sz w:val="32"/>
          <w:szCs w:val="32"/>
        </w:rPr>
        <w:t xml:space="preserve"> </w:t>
      </w:r>
      <w:r>
        <w:rPr>
          <w:color w:val="C00000"/>
          <w:sz w:val="32"/>
          <w:szCs w:val="32"/>
        </w:rPr>
        <w:t>k</w:t>
      </w:r>
      <w:r w:rsidRPr="00EF059F">
        <w:rPr>
          <w:color w:val="C00000"/>
          <w:sz w:val="32"/>
          <w:szCs w:val="32"/>
        </w:rPr>
        <w:t>ontrahenta zagranicznego zarejestrowanego na potrzeby podatku VAT w Polsce (płatność realizowana w złotych polskich lub w walucie obcej)</w:t>
      </w:r>
      <w:bookmarkEnd w:id="0"/>
    </w:p>
    <w:p w14:paraId="2B6435CA" w14:textId="77777777" w:rsidR="00A9263A" w:rsidRPr="00EF059F" w:rsidRDefault="00A9263A" w:rsidP="00A9263A"/>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9263A" w:rsidRPr="00A73D0A" w14:paraId="26DEAC72" w14:textId="77777777" w:rsidTr="006B7AFF">
        <w:tc>
          <w:tcPr>
            <w:tcW w:w="4390" w:type="dxa"/>
          </w:tcPr>
          <w:p w14:paraId="3E704C97" w14:textId="77777777" w:rsidR="00A9263A" w:rsidRPr="00A73D0A" w:rsidRDefault="00A9263A" w:rsidP="006B7AFF">
            <w:pPr>
              <w:jc w:val="both"/>
              <w:rPr>
                <w:i/>
                <w:iCs/>
                <w:sz w:val="20"/>
              </w:rPr>
            </w:pPr>
            <w:r>
              <w:rPr>
                <w:i/>
                <w:iCs/>
                <w:sz w:val="20"/>
              </w:rPr>
              <w:t xml:space="preserve">1. </w:t>
            </w:r>
            <w:r w:rsidRPr="00A73D0A">
              <w:rPr>
                <w:i/>
                <w:iCs/>
                <w:sz w:val="20"/>
              </w:rPr>
              <w:t xml:space="preserve">Płatność wynikająca z umowy będzie realizowana w mechanizmie podzielonej płatności, o którym mowa w ustawie z dnia 11 marca 2004 r. o podatku od towarów i usług, wyłącznie na wskazany przez </w:t>
            </w:r>
            <w:r>
              <w:rPr>
                <w:i/>
                <w:iCs/>
                <w:sz w:val="20"/>
              </w:rPr>
              <w:t xml:space="preserve">Wykonawcę </w:t>
            </w:r>
            <w:r w:rsidRPr="00A73D0A">
              <w:rPr>
                <w:i/>
                <w:iCs/>
                <w:sz w:val="20"/>
              </w:rPr>
              <w:t>rachunek bankowy figurujący w wykazie podatników VAT prowadzonym przez właściwy organ administracji (tzw. Białej Liście). Dotyczy to zarówno rachunków bankowych prowadzonych w złotych polskich, jak i walutach obcych.</w:t>
            </w:r>
          </w:p>
          <w:p w14:paraId="75371E42" w14:textId="77777777" w:rsidR="00A9263A" w:rsidRPr="00A73D0A" w:rsidRDefault="00A9263A" w:rsidP="006B7AFF">
            <w:pPr>
              <w:jc w:val="both"/>
              <w:rPr>
                <w:i/>
                <w:iCs/>
                <w:sz w:val="20"/>
              </w:rPr>
            </w:pPr>
          </w:p>
          <w:p w14:paraId="5E90CF46" w14:textId="77777777" w:rsidR="00A9263A" w:rsidRPr="00A73D0A" w:rsidRDefault="00A9263A" w:rsidP="006B7AFF">
            <w:pPr>
              <w:jc w:val="both"/>
              <w:rPr>
                <w:i/>
                <w:iCs/>
                <w:sz w:val="20"/>
              </w:rPr>
            </w:pPr>
            <w:r>
              <w:rPr>
                <w:i/>
                <w:iCs/>
                <w:sz w:val="20"/>
              </w:rPr>
              <w:t xml:space="preserve">2, </w:t>
            </w:r>
            <w:r w:rsidRPr="00A73D0A">
              <w:rPr>
                <w:i/>
                <w:iCs/>
                <w:sz w:val="20"/>
              </w:rPr>
              <w:t xml:space="preserve">W przypadku niemożności dokonania płatności w sposób wskazany w pkt 1 powyżej z uwagi na: </w:t>
            </w:r>
          </w:p>
          <w:p w14:paraId="746C8FA9" w14:textId="77777777" w:rsidR="00A9263A" w:rsidRPr="00446F9D" w:rsidRDefault="00A9263A" w:rsidP="00A9263A">
            <w:pPr>
              <w:pStyle w:val="Akapitzlist"/>
              <w:numPr>
                <w:ilvl w:val="0"/>
                <w:numId w:val="4"/>
              </w:numPr>
              <w:spacing w:after="160" w:line="259" w:lineRule="auto"/>
              <w:ind w:left="459" w:hanging="459"/>
              <w:jc w:val="both"/>
              <w:rPr>
                <w:rFonts w:cs="Arial"/>
                <w:i/>
                <w:iCs/>
                <w:sz w:val="20"/>
              </w:rPr>
            </w:pPr>
            <w:r w:rsidRPr="00446F9D">
              <w:rPr>
                <w:rFonts w:cs="Arial"/>
                <w:i/>
                <w:iCs/>
                <w:sz w:val="20"/>
              </w:rPr>
              <w:t xml:space="preserve">brak na Białej Liście wskazanego przez </w:t>
            </w:r>
            <w:r>
              <w:rPr>
                <w:rFonts w:cs="Arial"/>
                <w:i/>
                <w:iCs/>
                <w:sz w:val="20"/>
              </w:rPr>
              <w:t xml:space="preserve">Wykonawcę </w:t>
            </w:r>
            <w:r w:rsidRPr="00446F9D">
              <w:rPr>
                <w:rFonts w:cs="Arial"/>
                <w:i/>
                <w:iCs/>
                <w:sz w:val="20"/>
              </w:rPr>
              <w:t xml:space="preserve">numeru rachunku bankowego lub </w:t>
            </w:r>
          </w:p>
          <w:p w14:paraId="03D0416E" w14:textId="77777777" w:rsidR="00A9263A" w:rsidRPr="00446F9D" w:rsidRDefault="00A9263A" w:rsidP="00A9263A">
            <w:pPr>
              <w:pStyle w:val="Akapitzlist"/>
              <w:numPr>
                <w:ilvl w:val="0"/>
                <w:numId w:val="4"/>
              </w:numPr>
              <w:spacing w:line="259" w:lineRule="auto"/>
              <w:ind w:left="459" w:hanging="459"/>
              <w:jc w:val="both"/>
              <w:rPr>
                <w:rFonts w:cs="Arial"/>
                <w:i/>
                <w:iCs/>
                <w:sz w:val="20"/>
              </w:rPr>
            </w:pPr>
            <w:r w:rsidRPr="00446F9D">
              <w:rPr>
                <w:rFonts w:cs="Arial"/>
                <w:i/>
                <w:iCs/>
                <w:sz w:val="20"/>
              </w:rPr>
              <w:t xml:space="preserve">brak wskazania przez </w:t>
            </w:r>
            <w:r>
              <w:rPr>
                <w:rFonts w:cs="Arial"/>
                <w:i/>
                <w:iCs/>
                <w:sz w:val="20"/>
              </w:rPr>
              <w:t xml:space="preserve">Wykonawcę </w:t>
            </w:r>
            <w:r w:rsidRPr="00446F9D">
              <w:rPr>
                <w:rFonts w:cs="Arial"/>
                <w:i/>
                <w:iCs/>
                <w:sz w:val="20"/>
              </w:rPr>
              <w:t xml:space="preserve">jako właściwego do zapłaty części ceny brutto odpowiadającej podatkowi VAT numeru rachunku bankowego w złotych polskich figurującego na Białej Liście (dotyczy przypadków wskazania przez </w:t>
            </w:r>
            <w:r>
              <w:rPr>
                <w:rFonts w:cs="Arial"/>
                <w:i/>
                <w:iCs/>
                <w:sz w:val="20"/>
              </w:rPr>
              <w:t xml:space="preserve">Wykonawcę </w:t>
            </w:r>
            <w:r w:rsidRPr="00446F9D">
              <w:rPr>
                <w:rFonts w:cs="Arial"/>
                <w:i/>
                <w:iCs/>
                <w:sz w:val="20"/>
              </w:rPr>
              <w:t xml:space="preserve">do zapłaty ceny netto rachunku bankowego w walucie obcej), </w:t>
            </w:r>
          </w:p>
          <w:p w14:paraId="676AD653" w14:textId="77777777" w:rsidR="00A9263A" w:rsidRPr="00A73D0A" w:rsidRDefault="00A9263A" w:rsidP="006B7AFF">
            <w:pPr>
              <w:jc w:val="both"/>
              <w:rPr>
                <w:i/>
                <w:iCs/>
                <w:sz w:val="20"/>
              </w:rPr>
            </w:pPr>
            <w:r w:rsidRPr="00A73D0A">
              <w:rPr>
                <w:i/>
                <w:iCs/>
                <w:sz w:val="20"/>
              </w:rPr>
              <w:t xml:space="preserve">ORLEN S.A. będzie uprawniony do wstrzymania płatności na rzecz </w:t>
            </w:r>
            <w:r>
              <w:rPr>
                <w:i/>
                <w:iCs/>
                <w:sz w:val="20"/>
              </w:rPr>
              <w:t xml:space="preserve">Wykonawcy </w:t>
            </w:r>
            <w:r w:rsidRPr="00A73D0A">
              <w:rPr>
                <w:i/>
                <w:iCs/>
                <w:sz w:val="20"/>
              </w:rPr>
              <w:t xml:space="preserve">odpowiednio: wynagrodzenia (w przypadku wskazanym w </w:t>
            </w:r>
            <w:proofErr w:type="spellStart"/>
            <w:r w:rsidRPr="00A73D0A">
              <w:rPr>
                <w:i/>
                <w:iCs/>
                <w:sz w:val="20"/>
              </w:rPr>
              <w:t>ppkt</w:t>
            </w:r>
            <w:proofErr w:type="spellEnd"/>
            <w:r w:rsidRPr="00A73D0A">
              <w:rPr>
                <w:i/>
                <w:iCs/>
                <w:sz w:val="20"/>
              </w:rPr>
              <w:t xml:space="preserve"> (i)) lub części wynagrodzenia odpowiadającej podatkowi VAT (w przypadku wskazanym w </w:t>
            </w:r>
            <w:proofErr w:type="spellStart"/>
            <w:r w:rsidRPr="00A73D0A">
              <w:rPr>
                <w:i/>
                <w:iCs/>
                <w:sz w:val="20"/>
              </w:rPr>
              <w:t>ppkt</w:t>
            </w:r>
            <w:proofErr w:type="spellEnd"/>
            <w:r w:rsidRPr="00A73D0A">
              <w:rPr>
                <w:i/>
                <w:iCs/>
                <w:sz w:val="20"/>
              </w:rPr>
              <w:t xml:space="preserve"> (ii)).</w:t>
            </w:r>
          </w:p>
          <w:p w14:paraId="08AD254B" w14:textId="77777777" w:rsidR="00A9263A" w:rsidRPr="00A73D0A" w:rsidRDefault="00A9263A" w:rsidP="006B7AFF">
            <w:pPr>
              <w:jc w:val="both"/>
              <w:rPr>
                <w:i/>
                <w:iCs/>
                <w:sz w:val="20"/>
              </w:rPr>
            </w:pPr>
          </w:p>
          <w:p w14:paraId="757C5A60" w14:textId="77777777" w:rsidR="00A9263A" w:rsidRPr="00A73D0A" w:rsidRDefault="00A9263A" w:rsidP="006B7AFF">
            <w:pPr>
              <w:jc w:val="both"/>
              <w:rPr>
                <w:i/>
                <w:iCs/>
                <w:sz w:val="20"/>
              </w:rPr>
            </w:pPr>
            <w:r>
              <w:rPr>
                <w:i/>
                <w:iCs/>
                <w:sz w:val="20"/>
              </w:rPr>
              <w:t xml:space="preserve">3. </w:t>
            </w:r>
            <w:r w:rsidRPr="00A73D0A">
              <w:rPr>
                <w:i/>
                <w:iCs/>
                <w:sz w:val="20"/>
              </w:rPr>
              <w:t xml:space="preserve">W sytuacji wskazanej w pkt 2 powyżej płatność nastąpi nie później niż w terminie 7 dni roboczych od (odpowiednio): dnia następnego po przekazaniu ORLEN S.A. przez </w:t>
            </w:r>
            <w:r>
              <w:rPr>
                <w:i/>
                <w:iCs/>
                <w:sz w:val="20"/>
              </w:rPr>
              <w:t xml:space="preserve">Wykonawcę </w:t>
            </w:r>
            <w:r w:rsidRPr="00A73D0A">
              <w:rPr>
                <w:i/>
                <w:iCs/>
                <w:sz w:val="20"/>
              </w:rPr>
              <w:t xml:space="preserve">informacji o pojawieniu się jego numeru rachunku bankowego na Białej Liście (w przypadku wskazanym w pkt 2 </w:t>
            </w:r>
            <w:proofErr w:type="spellStart"/>
            <w:r w:rsidRPr="00A73D0A">
              <w:rPr>
                <w:i/>
                <w:iCs/>
                <w:sz w:val="20"/>
              </w:rPr>
              <w:t>ppkt</w:t>
            </w:r>
            <w:proofErr w:type="spellEnd"/>
            <w:r w:rsidRPr="00A73D0A">
              <w:rPr>
                <w:i/>
                <w:iCs/>
                <w:sz w:val="20"/>
              </w:rPr>
              <w:t xml:space="preserve"> (i) powyżej) lub dnia następnego po wskazaniu ORLEN S.A. przez </w:t>
            </w:r>
            <w:r>
              <w:rPr>
                <w:i/>
                <w:iCs/>
                <w:sz w:val="20"/>
              </w:rPr>
              <w:t xml:space="preserve">Wykonawcę </w:t>
            </w:r>
            <w:r w:rsidRPr="00A73D0A">
              <w:rPr>
                <w:i/>
                <w:iCs/>
                <w:sz w:val="20"/>
              </w:rPr>
              <w:t xml:space="preserve">numeru rachunku bankowego w złotych polskich figurującego na </w:t>
            </w:r>
            <w:r w:rsidRPr="00A73D0A">
              <w:rPr>
                <w:i/>
                <w:iCs/>
                <w:sz w:val="20"/>
              </w:rPr>
              <w:lastRenderedPageBreak/>
              <w:t xml:space="preserve">Białej Liście (w przypadku, o którym mowa w pkt 2 </w:t>
            </w:r>
            <w:proofErr w:type="spellStart"/>
            <w:r w:rsidRPr="00A73D0A">
              <w:rPr>
                <w:i/>
                <w:iCs/>
                <w:sz w:val="20"/>
              </w:rPr>
              <w:t>ppkt</w:t>
            </w:r>
            <w:proofErr w:type="spellEnd"/>
            <w:r w:rsidRPr="00A73D0A">
              <w:rPr>
                <w:i/>
                <w:iCs/>
                <w:sz w:val="20"/>
              </w:rPr>
              <w:t xml:space="preserve"> (ii) powyżej).</w:t>
            </w:r>
          </w:p>
          <w:p w14:paraId="3EA4148E" w14:textId="77777777" w:rsidR="00A9263A" w:rsidRPr="00A73D0A" w:rsidRDefault="00A9263A" w:rsidP="006B7AFF">
            <w:pPr>
              <w:jc w:val="both"/>
              <w:rPr>
                <w:i/>
                <w:iCs/>
                <w:sz w:val="20"/>
              </w:rPr>
            </w:pPr>
          </w:p>
          <w:p w14:paraId="37B552D8" w14:textId="77777777" w:rsidR="00A9263A" w:rsidRPr="00A73D0A" w:rsidRDefault="00A9263A" w:rsidP="006B7AFF">
            <w:pPr>
              <w:jc w:val="both"/>
              <w:rPr>
                <w:i/>
                <w:iCs/>
                <w:sz w:val="20"/>
              </w:rPr>
            </w:pPr>
            <w:r>
              <w:rPr>
                <w:i/>
                <w:iCs/>
                <w:sz w:val="20"/>
              </w:rPr>
              <w:t xml:space="preserve">4. </w:t>
            </w:r>
            <w:r w:rsidRPr="00A73D0A">
              <w:rPr>
                <w:i/>
                <w:iCs/>
                <w:sz w:val="20"/>
              </w:rPr>
              <w:t>Strony zgodnie przyjmują, że wystąpienie okoliczności, o których mowa w pkt 2 powyżej, zwalnia ORLEN S.A. z obowiązku zapłaty odsetek za zwłokę za okres pomiędzy ustalonym w umowie terminem płatności a dniem zrealiz</w:t>
            </w:r>
            <w:r>
              <w:rPr>
                <w:i/>
                <w:iCs/>
                <w:sz w:val="20"/>
              </w:rPr>
              <w:t xml:space="preserve">owania przez </w:t>
            </w:r>
            <w:r w:rsidRPr="00A73D0A">
              <w:rPr>
                <w:i/>
                <w:iCs/>
                <w:sz w:val="20"/>
              </w:rPr>
              <w:t xml:space="preserve">ORLEN S.A. na rzecz </w:t>
            </w:r>
            <w:r>
              <w:rPr>
                <w:i/>
                <w:iCs/>
                <w:sz w:val="20"/>
              </w:rPr>
              <w:t xml:space="preserve">Wykonawcy </w:t>
            </w:r>
            <w:r w:rsidRPr="00A73D0A">
              <w:rPr>
                <w:i/>
                <w:iCs/>
                <w:sz w:val="20"/>
              </w:rPr>
              <w:t xml:space="preserve">płatności, o których mowa w pkt 3 powyżej. </w:t>
            </w:r>
          </w:p>
        </w:tc>
        <w:tc>
          <w:tcPr>
            <w:tcW w:w="288" w:type="dxa"/>
          </w:tcPr>
          <w:p w14:paraId="4237F858" w14:textId="77777777" w:rsidR="00A9263A" w:rsidRPr="00A73D0A" w:rsidRDefault="00A9263A" w:rsidP="006B7AFF">
            <w:pPr>
              <w:jc w:val="both"/>
              <w:rPr>
                <w:i/>
                <w:iCs/>
                <w:sz w:val="20"/>
              </w:rPr>
            </w:pPr>
          </w:p>
        </w:tc>
        <w:tc>
          <w:tcPr>
            <w:tcW w:w="4247" w:type="dxa"/>
          </w:tcPr>
          <w:p w14:paraId="783F1391" w14:textId="77777777" w:rsidR="00A9263A" w:rsidRPr="00A73D0A" w:rsidRDefault="00A9263A" w:rsidP="006B7AFF">
            <w:pPr>
              <w:jc w:val="both"/>
              <w:rPr>
                <w:i/>
                <w:iCs/>
                <w:sz w:val="20"/>
                <w:lang w:val="en-GB"/>
              </w:rPr>
            </w:pPr>
          </w:p>
        </w:tc>
      </w:tr>
    </w:tbl>
    <w:p w14:paraId="478A542D" w14:textId="77777777" w:rsidR="00A9263A" w:rsidRDefault="00A9263A" w:rsidP="00A9263A">
      <w:pPr>
        <w:jc w:val="both"/>
        <w:rPr>
          <w:lang w:val="en-GB"/>
        </w:rPr>
      </w:pPr>
    </w:p>
    <w:p w14:paraId="20CC161F" w14:textId="77777777" w:rsidR="00A9263A" w:rsidRPr="001618FA" w:rsidRDefault="00A9263A" w:rsidP="00A9263A">
      <w:pPr>
        <w:rPr>
          <w:color w:val="C00000"/>
          <w:sz w:val="32"/>
          <w:szCs w:val="32"/>
          <w:lang w:val="en-GB"/>
        </w:rPr>
      </w:pPr>
      <w:r w:rsidRPr="001618FA">
        <w:rPr>
          <w:color w:val="C00000"/>
          <w:sz w:val="32"/>
          <w:szCs w:val="32"/>
          <w:lang w:val="en-GB"/>
        </w:rPr>
        <w:br w:type="page"/>
      </w:r>
    </w:p>
    <w:p w14:paraId="50795996" w14:textId="77777777" w:rsidR="00A9263A" w:rsidRDefault="00A9263A" w:rsidP="00A9263A">
      <w:pPr>
        <w:pStyle w:val="Nagwek1"/>
        <w:keepLines w:val="0"/>
        <w:numPr>
          <w:ilvl w:val="0"/>
          <w:numId w:val="3"/>
        </w:numPr>
        <w:spacing w:before="0" w:after="0"/>
        <w:ind w:left="0" w:hanging="567"/>
        <w:jc w:val="both"/>
        <w:rPr>
          <w:color w:val="C00000"/>
          <w:sz w:val="32"/>
          <w:szCs w:val="32"/>
        </w:rPr>
      </w:pPr>
      <w:bookmarkStart w:id="1" w:name="_Toc217310909"/>
      <w:r w:rsidRPr="00EF059F">
        <w:rPr>
          <w:color w:val="C00000"/>
          <w:sz w:val="32"/>
          <w:szCs w:val="32"/>
        </w:rPr>
        <w:lastRenderedPageBreak/>
        <w:t xml:space="preserve">Klauzula dotyczącą wykreślenia </w:t>
      </w:r>
      <w:r>
        <w:rPr>
          <w:color w:val="C00000"/>
          <w:sz w:val="32"/>
          <w:szCs w:val="32"/>
        </w:rPr>
        <w:t>k</w:t>
      </w:r>
      <w:r w:rsidRPr="00EF059F">
        <w:rPr>
          <w:color w:val="C00000"/>
          <w:sz w:val="32"/>
          <w:szCs w:val="32"/>
        </w:rPr>
        <w:t>ontrahenta z rejestru VAT wraz z klauzulą dotyczącą prawidłowości zastosowania stawek podatku VAT</w:t>
      </w:r>
      <w:bookmarkEnd w:id="1"/>
    </w:p>
    <w:p w14:paraId="5A6E9D6B" w14:textId="77777777" w:rsidR="00A9263A" w:rsidRPr="00EF059F" w:rsidRDefault="00A9263A" w:rsidP="00A9263A"/>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9263A" w:rsidRPr="001618FA" w14:paraId="2D7C48FD" w14:textId="77777777" w:rsidTr="006B7AFF">
        <w:tc>
          <w:tcPr>
            <w:tcW w:w="4390" w:type="dxa"/>
          </w:tcPr>
          <w:p w14:paraId="6099E81D" w14:textId="77777777" w:rsidR="00A9263A" w:rsidRPr="00D06194" w:rsidRDefault="00A9263A" w:rsidP="006B7AFF">
            <w:pPr>
              <w:jc w:val="both"/>
              <w:rPr>
                <w:i/>
                <w:iCs/>
                <w:sz w:val="20"/>
              </w:rPr>
            </w:pPr>
            <w:r>
              <w:rPr>
                <w:i/>
                <w:iCs/>
                <w:sz w:val="20"/>
              </w:rPr>
              <w:t>1. Wykonawca</w:t>
            </w:r>
            <w:r w:rsidRPr="00D06194">
              <w:rPr>
                <w:i/>
                <w:iCs/>
                <w:sz w:val="20"/>
              </w:rPr>
              <w:t xml:space="preserve"> zobowiązuje się do zachowania statusu podatnika VAT czynnego przynajmniej do dnia wystawienia ostatniej faktury dla  ORLEN S.A. W przypadku gdy </w:t>
            </w:r>
            <w:r>
              <w:rPr>
                <w:i/>
                <w:iCs/>
                <w:sz w:val="20"/>
              </w:rPr>
              <w:t xml:space="preserve">Wykonawca </w:t>
            </w:r>
            <w:r w:rsidRPr="00D06194">
              <w:rPr>
                <w:i/>
                <w:iCs/>
                <w:sz w:val="20"/>
              </w:rPr>
              <w:t xml:space="preserve">zostanie wykreślony z rejestru VAT na podstawie przesłanek wskazanych w ustawie o VAT,  jest  on zobowiązany do niezwłocznego powiadomienia  ORLEN S.A. o tym fakcie. W przypadku gdy </w:t>
            </w:r>
            <w:r>
              <w:rPr>
                <w:i/>
                <w:iCs/>
                <w:sz w:val="20"/>
              </w:rPr>
              <w:t xml:space="preserve">Wykonawca </w:t>
            </w:r>
            <w:r w:rsidRPr="00D06194">
              <w:rPr>
                <w:i/>
                <w:iCs/>
                <w:sz w:val="20"/>
              </w:rPr>
              <w:t xml:space="preserve">nie powiadomi  ORLEN S.A. o wykreśleniu z rejestru VAT, o którym mowa w zdaniu poprzedzającym, postanowienia ust.2 poniżej stosuje się odpowiednio, z wyjątkiem przypadku gdy </w:t>
            </w:r>
            <w:r>
              <w:rPr>
                <w:i/>
                <w:iCs/>
                <w:sz w:val="20"/>
              </w:rPr>
              <w:t xml:space="preserve">Wykonawca </w:t>
            </w:r>
            <w:r w:rsidRPr="00D06194">
              <w:rPr>
                <w:i/>
                <w:iCs/>
                <w:sz w:val="20"/>
              </w:rPr>
              <w:t xml:space="preserve">w terminie 30 (trzydziestu) dni od dnia pozyskania informacji o wykreśleniu go z rejestru VAT przedstawi  ORLEN S.A. dokumenty, z których wynika, że rejestracja została przywrócona. Niezależnie od powyższych postanowień, </w:t>
            </w:r>
            <w:r>
              <w:rPr>
                <w:i/>
                <w:iCs/>
                <w:sz w:val="20"/>
              </w:rPr>
              <w:t xml:space="preserve">Wykonawca </w:t>
            </w:r>
            <w:r w:rsidRPr="00D06194">
              <w:rPr>
                <w:i/>
                <w:iCs/>
                <w:sz w:val="20"/>
              </w:rPr>
              <w:t xml:space="preserve">najpóźniej przed podpisaniem Umowy, zobowiązuje się do przedstawienia aktualnego urzędowego zaświadczenia potwierdzającego zarejestrowanie Kontrahenta jako podatnika podatku VAT czynnego. </w:t>
            </w:r>
          </w:p>
          <w:p w14:paraId="0B6A7D00" w14:textId="77777777" w:rsidR="00A9263A" w:rsidRPr="00D06194" w:rsidRDefault="00A9263A" w:rsidP="006B7AFF">
            <w:pPr>
              <w:jc w:val="both"/>
              <w:rPr>
                <w:i/>
                <w:iCs/>
                <w:sz w:val="20"/>
              </w:rPr>
            </w:pPr>
          </w:p>
          <w:p w14:paraId="0F4A2206" w14:textId="77777777" w:rsidR="00A9263A" w:rsidRPr="00D06194" w:rsidRDefault="00A9263A" w:rsidP="006B7AFF">
            <w:pPr>
              <w:jc w:val="both"/>
              <w:rPr>
                <w:i/>
                <w:iCs/>
                <w:sz w:val="20"/>
              </w:rPr>
            </w:pPr>
            <w:r>
              <w:rPr>
                <w:i/>
                <w:iCs/>
                <w:sz w:val="20"/>
              </w:rPr>
              <w:t xml:space="preserve">2. Wykonawca </w:t>
            </w:r>
            <w:r w:rsidRPr="00D06194">
              <w:rPr>
                <w:i/>
                <w:iCs/>
                <w:sz w:val="20"/>
              </w:rPr>
              <w:t xml:space="preserve">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t>
            </w:r>
            <w:r>
              <w:rPr>
                <w:i/>
                <w:iCs/>
                <w:sz w:val="20"/>
              </w:rPr>
              <w:t xml:space="preserve">Wykonawca </w:t>
            </w:r>
            <w:r w:rsidRPr="00D06194">
              <w:rPr>
                <w:i/>
                <w:iCs/>
                <w:sz w:val="20"/>
              </w:rPr>
              <w:t xml:space="preserve">– na pisemne żądanie  ORLEN S.A. oraz w terminie w nim wskazanym – dokona odpowiedniej korekty faktury oraz zwróci ORLEN S.A. powstałą różnicę w terminie 21 (dwudziestu jeden) dni od dnia wystawienia tego żądania. W przypadku odmowy wystawienia przez </w:t>
            </w:r>
            <w:r>
              <w:rPr>
                <w:i/>
                <w:iCs/>
                <w:sz w:val="20"/>
              </w:rPr>
              <w:t xml:space="preserve">Wykonawcę </w:t>
            </w:r>
            <w:r w:rsidRPr="00D06194">
              <w:rPr>
                <w:i/>
                <w:iCs/>
                <w:sz w:val="20"/>
              </w:rPr>
              <w:t xml:space="preserve">faktury korygującej, </w:t>
            </w:r>
            <w:r>
              <w:rPr>
                <w:i/>
                <w:iCs/>
                <w:sz w:val="20"/>
              </w:rPr>
              <w:t xml:space="preserve">Wykonawca </w:t>
            </w:r>
            <w:r w:rsidRPr="00D06194">
              <w:rPr>
                <w:i/>
                <w:iCs/>
                <w:sz w:val="20"/>
              </w:rPr>
              <w:t xml:space="preserve">zgadza się na zwrot  ORLEN S.A. równowartości podatku VAT zakwestionowanego przez organy podatkowe, przy czym zwrot ten nastąpi na podstawie noty księgowej wystawionej przez  ORLEN S.A., w terminie 21 (dwudziestu jeden) dni od dnia jej wystawienia przez ORLEN S.A. W każdym z powyższych przypadków </w:t>
            </w:r>
            <w:r>
              <w:rPr>
                <w:i/>
                <w:iCs/>
                <w:sz w:val="20"/>
              </w:rPr>
              <w:t xml:space="preserve">Wykonawca </w:t>
            </w:r>
            <w:r w:rsidRPr="00D06194">
              <w:rPr>
                <w:i/>
                <w:iCs/>
                <w:sz w:val="20"/>
              </w:rPr>
              <w:t xml:space="preserve">zwróci  ORLEN S.A. także równowartość sankcji, odsetek, kar i innych obciążeń dodatkowo poniesionych przez ORLEN S.A. bądź nałożonych przez władze podatkowe, przy czym zwrot ten nastąpi w sposób opisany w </w:t>
            </w:r>
            <w:r w:rsidRPr="00D06194">
              <w:rPr>
                <w:i/>
                <w:iCs/>
                <w:sz w:val="20"/>
              </w:rPr>
              <w:lastRenderedPageBreak/>
              <w:t xml:space="preserve">zdaniu poprzednim. Powyższe postanowienia znajdą odpowiednio zastosowanie również w przypadku, gdy ORLEN S.A. do sprzedaży towarów zastosuje stawkę podatku VAT wskazaną przez </w:t>
            </w:r>
            <w:r>
              <w:rPr>
                <w:i/>
                <w:iCs/>
                <w:sz w:val="20"/>
              </w:rPr>
              <w:t xml:space="preserve">Wykonawcę </w:t>
            </w:r>
            <w:r w:rsidRPr="00D06194">
              <w:rPr>
                <w:i/>
                <w:iCs/>
                <w:sz w:val="20"/>
              </w:rPr>
              <w:t>na fakturach dokumentujących dostawy towarów dla ORLEN S.A., a następnie będzie ona kwestionowana przez organy podatkowe. Strony zgodnie postanawiają, że zobowiązanie opisane w niniejszym ust. 2 obowiązuje niezależnie od rozwiązania, wygaśnięcia lub uchylenia bądź zniweczenia skutków prawnych Umowy.</w:t>
            </w:r>
          </w:p>
        </w:tc>
        <w:tc>
          <w:tcPr>
            <w:tcW w:w="288" w:type="dxa"/>
          </w:tcPr>
          <w:p w14:paraId="2A07FC6C" w14:textId="77777777" w:rsidR="00A9263A" w:rsidRPr="00D06194" w:rsidRDefault="00A9263A" w:rsidP="006B7AFF">
            <w:pPr>
              <w:jc w:val="both"/>
              <w:rPr>
                <w:i/>
                <w:iCs/>
                <w:sz w:val="20"/>
              </w:rPr>
            </w:pPr>
          </w:p>
        </w:tc>
        <w:tc>
          <w:tcPr>
            <w:tcW w:w="4247" w:type="dxa"/>
          </w:tcPr>
          <w:p w14:paraId="0F6B9693" w14:textId="77777777" w:rsidR="00A9263A" w:rsidRPr="001618FA" w:rsidRDefault="00A9263A" w:rsidP="006B7AFF">
            <w:pPr>
              <w:jc w:val="both"/>
              <w:rPr>
                <w:i/>
                <w:iCs/>
                <w:sz w:val="20"/>
                <w:lang w:val="en-GB"/>
              </w:rPr>
            </w:pPr>
          </w:p>
        </w:tc>
      </w:tr>
    </w:tbl>
    <w:p w14:paraId="1408E59C" w14:textId="77777777" w:rsidR="00A9263A" w:rsidRPr="00832D26" w:rsidRDefault="00A9263A" w:rsidP="00A9263A">
      <w:pPr>
        <w:rPr>
          <w:color w:val="C00000"/>
          <w:sz w:val="32"/>
          <w:szCs w:val="32"/>
          <w:lang w:val="en-GB"/>
        </w:rPr>
      </w:pPr>
      <w:r w:rsidRPr="001618FA">
        <w:rPr>
          <w:color w:val="C00000"/>
          <w:sz w:val="32"/>
          <w:szCs w:val="32"/>
          <w:lang w:val="en-GB"/>
        </w:rPr>
        <w:br w:type="page"/>
      </w:r>
    </w:p>
    <w:p w14:paraId="345D4107" w14:textId="77777777" w:rsidR="00A9263A" w:rsidRPr="001618FA" w:rsidRDefault="00A9263A" w:rsidP="00A9263A">
      <w:pPr>
        <w:rPr>
          <w:color w:val="C00000"/>
          <w:sz w:val="32"/>
          <w:szCs w:val="32"/>
          <w:lang w:val="en-GB"/>
        </w:rPr>
      </w:pPr>
    </w:p>
    <w:p w14:paraId="78947B96" w14:textId="77777777" w:rsidR="00A9263A" w:rsidRPr="00EF059F" w:rsidRDefault="00A9263A" w:rsidP="00A9263A">
      <w:pPr>
        <w:pStyle w:val="Nagwek1"/>
        <w:keepLines w:val="0"/>
        <w:numPr>
          <w:ilvl w:val="0"/>
          <w:numId w:val="3"/>
        </w:numPr>
        <w:spacing w:before="0" w:after="0"/>
        <w:ind w:left="0" w:hanging="567"/>
        <w:jc w:val="both"/>
        <w:rPr>
          <w:color w:val="C00000"/>
          <w:sz w:val="32"/>
          <w:szCs w:val="32"/>
        </w:rPr>
      </w:pPr>
      <w:bookmarkStart w:id="2" w:name="_Toc217310910"/>
      <w:r w:rsidRPr="00EF059F">
        <w:rPr>
          <w:color w:val="C00000"/>
          <w:sz w:val="32"/>
          <w:szCs w:val="32"/>
        </w:rPr>
        <w:t xml:space="preserve">Klauzula dotycząca certyfikatu rezydencji do wszystkich umów (niezależnie od wartości), z których płatności podlegają opodatkowaniu podatkiem u źródła (WHT), z wyjątkiem umów, w odniesieniu do których stosujemy klauzulę </w:t>
      </w:r>
      <w:proofErr w:type="spellStart"/>
      <w:r w:rsidRPr="00EF059F">
        <w:rPr>
          <w:color w:val="C00000"/>
          <w:sz w:val="32"/>
          <w:szCs w:val="32"/>
        </w:rPr>
        <w:t>look-through</w:t>
      </w:r>
      <w:proofErr w:type="spellEnd"/>
      <w:r w:rsidRPr="00EF059F">
        <w:rPr>
          <w:color w:val="C00000"/>
          <w:sz w:val="32"/>
          <w:szCs w:val="32"/>
        </w:rPr>
        <w:t xml:space="preserve"> </w:t>
      </w:r>
      <w:proofErr w:type="spellStart"/>
      <w:r w:rsidRPr="00EF059F">
        <w:rPr>
          <w:color w:val="C00000"/>
          <w:sz w:val="32"/>
          <w:szCs w:val="32"/>
        </w:rPr>
        <w:t>approach</w:t>
      </w:r>
      <w:proofErr w:type="spellEnd"/>
      <w:r>
        <w:rPr>
          <w:color w:val="C00000"/>
          <w:sz w:val="32"/>
          <w:szCs w:val="32"/>
        </w:rPr>
        <w:t xml:space="preserve"> (</w:t>
      </w:r>
      <w:r>
        <w:rPr>
          <w:i/>
          <w:iCs/>
          <w:color w:val="C00000"/>
          <w:sz w:val="32"/>
          <w:szCs w:val="32"/>
        </w:rPr>
        <w:t>LTA</w:t>
      </w:r>
      <w:r>
        <w:rPr>
          <w:color w:val="C00000"/>
          <w:sz w:val="32"/>
          <w:szCs w:val="32"/>
        </w:rPr>
        <w:t>)</w:t>
      </w:r>
      <w:bookmarkEnd w:id="2"/>
    </w:p>
    <w:p w14:paraId="735625B8" w14:textId="77777777" w:rsidR="00A9263A" w:rsidRPr="00275810" w:rsidRDefault="00A9263A" w:rsidP="00A9263A">
      <w:pPr>
        <w:jc w:val="both"/>
        <w:rPr>
          <w:b/>
          <w:sz w:val="28"/>
          <w:szCs w:val="2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9263A" w:rsidRPr="001618FA" w14:paraId="32ED4127" w14:textId="77777777" w:rsidTr="006B7AFF">
        <w:trPr>
          <w:trHeight w:val="4391"/>
        </w:trPr>
        <w:tc>
          <w:tcPr>
            <w:tcW w:w="4390" w:type="dxa"/>
          </w:tcPr>
          <w:p w14:paraId="4AF20A57" w14:textId="77777777" w:rsidR="00A9263A" w:rsidRPr="00D06194" w:rsidRDefault="00A9263A" w:rsidP="006B7AFF">
            <w:pPr>
              <w:jc w:val="both"/>
              <w:rPr>
                <w:i/>
                <w:iCs/>
                <w:sz w:val="20"/>
              </w:rPr>
            </w:pPr>
            <w:r>
              <w:rPr>
                <w:i/>
                <w:iCs/>
                <w:sz w:val="20"/>
              </w:rPr>
              <w:t xml:space="preserve">1. Wykonawca </w:t>
            </w:r>
            <w:r w:rsidRPr="00D06194">
              <w:rPr>
                <w:i/>
                <w:iCs/>
                <w:sz w:val="20"/>
              </w:rPr>
              <w:t xml:space="preserve">niniejszym potwierdza, że jego miejsce rezydencji podatkowej w rozumieniu Umowy o unikaniu podwójnego opodatkowania między Rządem Polski a ……………………………. (dalej: „UPO”) znajduje się w …………………………….. </w:t>
            </w:r>
            <w:r>
              <w:rPr>
                <w:i/>
                <w:iCs/>
                <w:sz w:val="20"/>
              </w:rPr>
              <w:t xml:space="preserve">Wykonawca </w:t>
            </w:r>
            <w:r w:rsidRPr="00D06194">
              <w:rPr>
                <w:i/>
                <w:iCs/>
                <w:sz w:val="20"/>
              </w:rPr>
              <w:t xml:space="preserve">niezwłocznie, nie później niż 7 dni przed dniem pierwszej płatności, dostarczy ORLEN S.A. aktualny certyfikat rezydencji podatkowej. Ponadto </w:t>
            </w:r>
            <w:r>
              <w:rPr>
                <w:i/>
                <w:iCs/>
                <w:sz w:val="20"/>
              </w:rPr>
              <w:t xml:space="preserve">Wykonawca </w:t>
            </w:r>
            <w:r w:rsidRPr="00D06194">
              <w:rPr>
                <w:i/>
                <w:iCs/>
                <w:sz w:val="20"/>
              </w:rPr>
              <w:t>zapewni, aby przed każdą kolejną płatnością do ORLEN S.A. został dostarczony aktualny certyfikat rezydencji podatkowej</w:t>
            </w:r>
            <w:r>
              <w:rPr>
                <w:i/>
                <w:iCs/>
                <w:sz w:val="20"/>
              </w:rPr>
              <w:t xml:space="preserve"> Wykonawcy</w:t>
            </w:r>
            <w:r w:rsidRPr="00D06194">
              <w:rPr>
                <w:i/>
                <w:iCs/>
                <w:sz w:val="20"/>
              </w:rPr>
              <w:t xml:space="preserve">. Do celów niniejszej umowy termin „aktualny certyfikat rezydencji podatkowej” należy rozumieć jako oryginał lub kopię (w formie papierowej lub elektronicznej) certyfikatu rezydencji podatkowej, wydanego </w:t>
            </w:r>
            <w:r>
              <w:rPr>
                <w:i/>
                <w:iCs/>
                <w:sz w:val="20"/>
              </w:rPr>
              <w:t xml:space="preserve">Wykonawcy </w:t>
            </w:r>
            <w:r w:rsidRPr="00D06194">
              <w:rPr>
                <w:i/>
                <w:iCs/>
                <w:sz w:val="20"/>
              </w:rPr>
              <w:t>przez właściwy organ podatkowy jego kraju:</w:t>
            </w:r>
          </w:p>
          <w:p w14:paraId="4283873E" w14:textId="77777777" w:rsidR="00A9263A" w:rsidRPr="000A0407" w:rsidRDefault="00A9263A" w:rsidP="00A9263A">
            <w:pPr>
              <w:pStyle w:val="Akapitzlist"/>
              <w:numPr>
                <w:ilvl w:val="0"/>
                <w:numId w:val="5"/>
              </w:numPr>
              <w:spacing w:after="160" w:line="259" w:lineRule="auto"/>
              <w:ind w:left="318" w:hanging="284"/>
              <w:jc w:val="both"/>
              <w:rPr>
                <w:rFonts w:cs="Arial"/>
                <w:i/>
                <w:iCs/>
                <w:sz w:val="20"/>
              </w:rPr>
            </w:pPr>
            <w:r w:rsidRPr="000A0407">
              <w:rPr>
                <w:rFonts w:cs="Arial"/>
                <w:i/>
                <w:iCs/>
                <w:sz w:val="20"/>
              </w:rPr>
              <w:t>mniej niż dwanaście (12) miesięcy przed odpowiednią datą płatności, jeżeli certyfikat nie zawiera terminu jego ważności lub</w:t>
            </w:r>
          </w:p>
          <w:p w14:paraId="4AE834FB" w14:textId="77777777" w:rsidR="00A9263A" w:rsidRDefault="00A9263A" w:rsidP="00A9263A">
            <w:pPr>
              <w:pStyle w:val="Akapitzlist"/>
              <w:numPr>
                <w:ilvl w:val="0"/>
                <w:numId w:val="5"/>
              </w:numPr>
              <w:spacing w:line="259" w:lineRule="auto"/>
              <w:ind w:left="318" w:hanging="284"/>
              <w:jc w:val="both"/>
              <w:rPr>
                <w:rFonts w:cs="Arial"/>
                <w:i/>
                <w:iCs/>
                <w:sz w:val="20"/>
              </w:rPr>
            </w:pPr>
            <w:r w:rsidRPr="000A0407">
              <w:rPr>
                <w:rFonts w:cs="Arial"/>
                <w:i/>
                <w:iCs/>
                <w:sz w:val="20"/>
              </w:rPr>
              <w:t xml:space="preserve">który zawiera termin ważności obejmujący odpowiednią datę płatności. </w:t>
            </w:r>
          </w:p>
          <w:p w14:paraId="49456AC2" w14:textId="77777777" w:rsidR="00A9263A" w:rsidRPr="000A0407" w:rsidRDefault="00A9263A" w:rsidP="006B7AFF">
            <w:pPr>
              <w:pStyle w:val="Akapitzlist"/>
              <w:ind w:left="318"/>
              <w:jc w:val="both"/>
              <w:rPr>
                <w:rFonts w:cs="Arial"/>
                <w:i/>
                <w:iCs/>
                <w:sz w:val="20"/>
              </w:rPr>
            </w:pPr>
          </w:p>
          <w:p w14:paraId="071D6BB2" w14:textId="77777777" w:rsidR="00A9263A" w:rsidRDefault="00A9263A" w:rsidP="006B7AFF">
            <w:pPr>
              <w:jc w:val="both"/>
              <w:rPr>
                <w:i/>
                <w:iCs/>
                <w:sz w:val="20"/>
              </w:rPr>
            </w:pPr>
            <w:r>
              <w:rPr>
                <w:i/>
                <w:iCs/>
                <w:sz w:val="20"/>
              </w:rPr>
              <w:t xml:space="preserve">2. </w:t>
            </w:r>
            <w:r w:rsidRPr="00D06194">
              <w:rPr>
                <w:i/>
                <w:iCs/>
                <w:sz w:val="20"/>
              </w:rPr>
              <w:t>Cena umowna obejmuje wszystkie podatki i podobne opłaty nałożone poza Polską na wykonywanie usług i czynności w ramach niniejszej Umowy lub na dochody</w:t>
            </w:r>
            <w:r>
              <w:rPr>
                <w:i/>
                <w:iCs/>
                <w:sz w:val="20"/>
              </w:rPr>
              <w:t xml:space="preserve"> Wykonawcy</w:t>
            </w:r>
            <w:r w:rsidRPr="00D06194">
              <w:rPr>
                <w:i/>
                <w:iCs/>
                <w:sz w:val="20"/>
              </w:rPr>
              <w:t>. Oznacza to, że takie podatki i podobne opłaty ponosi</w:t>
            </w:r>
            <w:r>
              <w:rPr>
                <w:i/>
                <w:iCs/>
                <w:sz w:val="20"/>
              </w:rPr>
              <w:t xml:space="preserve"> Wykonawca</w:t>
            </w:r>
            <w:r w:rsidRPr="00D06194">
              <w:rPr>
                <w:i/>
                <w:iCs/>
                <w:sz w:val="20"/>
              </w:rPr>
              <w:t>.</w:t>
            </w:r>
          </w:p>
          <w:p w14:paraId="0EB94FA1" w14:textId="77777777" w:rsidR="00A9263A" w:rsidRPr="00D06194" w:rsidRDefault="00A9263A" w:rsidP="006B7AFF">
            <w:pPr>
              <w:jc w:val="both"/>
              <w:rPr>
                <w:i/>
                <w:iCs/>
                <w:sz w:val="20"/>
              </w:rPr>
            </w:pPr>
          </w:p>
          <w:p w14:paraId="76307D4C" w14:textId="77777777" w:rsidR="00A9263A" w:rsidRDefault="00A9263A" w:rsidP="006B7AFF">
            <w:pPr>
              <w:jc w:val="both"/>
              <w:rPr>
                <w:i/>
                <w:iCs/>
                <w:sz w:val="20"/>
              </w:rPr>
            </w:pPr>
            <w:r>
              <w:rPr>
                <w:i/>
                <w:iCs/>
                <w:sz w:val="20"/>
              </w:rPr>
              <w:t xml:space="preserve">3. </w:t>
            </w:r>
            <w:r w:rsidRPr="00D06194">
              <w:rPr>
                <w:i/>
                <w:iCs/>
                <w:sz w:val="20"/>
              </w:rPr>
              <w:t xml:space="preserve">Z zastrzeżeniem poniższych ustępów, ORLEN S.A. będzie uprawniony do potrącenia z wszelkich płatności na rzecz </w:t>
            </w:r>
            <w:r>
              <w:rPr>
                <w:i/>
                <w:iCs/>
                <w:sz w:val="20"/>
              </w:rPr>
              <w:t xml:space="preserve">Wykonawcy </w:t>
            </w:r>
            <w:r w:rsidRPr="00D06194">
              <w:rPr>
                <w:i/>
                <w:iCs/>
                <w:sz w:val="20"/>
              </w:rPr>
              <w:t xml:space="preserve">wszelkich polskich podatków, do których potrącenia i zapłaty na rzecz polskich organów podatkowych ORLEN S.A. jest zgodnie z prawem zobowiązany. ORLEN S.A. zastosuje stawkę podatku lub zwolnienie od podatku wskazane w UPO. </w:t>
            </w:r>
          </w:p>
          <w:p w14:paraId="3D43B416" w14:textId="77777777" w:rsidR="00A9263A" w:rsidRPr="00D06194" w:rsidRDefault="00A9263A" w:rsidP="006B7AFF">
            <w:pPr>
              <w:jc w:val="both"/>
              <w:rPr>
                <w:i/>
                <w:iCs/>
                <w:sz w:val="20"/>
              </w:rPr>
            </w:pPr>
          </w:p>
          <w:p w14:paraId="696083FC" w14:textId="77777777" w:rsidR="00A9263A" w:rsidRDefault="00A9263A" w:rsidP="006B7AFF">
            <w:pPr>
              <w:jc w:val="both"/>
              <w:rPr>
                <w:i/>
                <w:iCs/>
                <w:sz w:val="20"/>
              </w:rPr>
            </w:pPr>
            <w:r>
              <w:rPr>
                <w:i/>
                <w:iCs/>
                <w:sz w:val="20"/>
              </w:rPr>
              <w:t xml:space="preserve">4. </w:t>
            </w:r>
            <w:r w:rsidRPr="00D06194">
              <w:rPr>
                <w:i/>
                <w:iCs/>
                <w:sz w:val="20"/>
              </w:rPr>
              <w:t xml:space="preserve">Brak dostarczenia ORLEN S.A. przez </w:t>
            </w:r>
            <w:r>
              <w:rPr>
                <w:i/>
                <w:iCs/>
                <w:sz w:val="20"/>
              </w:rPr>
              <w:t xml:space="preserve">Wykonawcę </w:t>
            </w:r>
            <w:r w:rsidRPr="00D06194">
              <w:rPr>
                <w:i/>
                <w:iCs/>
                <w:sz w:val="20"/>
              </w:rPr>
              <w:t xml:space="preserve">jego aktualnego certyfikatu rezydencji podatkowej przed upływem terminu płatności uprawnia do potrącenia z tej płatności każdego polskiego podatku wyłącznie według </w:t>
            </w:r>
            <w:r w:rsidRPr="00D06194">
              <w:rPr>
                <w:i/>
                <w:iCs/>
                <w:sz w:val="20"/>
              </w:rPr>
              <w:lastRenderedPageBreak/>
              <w:t>polskiej wewnętrznej stawki podatkowej (bez stosowania stawki podatkowej lub zwolnienia wskazanych w UPO) i do jej zapłaty do właściwego polskiego organu podatkowego.</w:t>
            </w:r>
          </w:p>
          <w:p w14:paraId="36B44C24" w14:textId="77777777" w:rsidR="00A9263A" w:rsidRPr="00D06194" w:rsidRDefault="00A9263A" w:rsidP="006B7AFF">
            <w:pPr>
              <w:jc w:val="both"/>
              <w:rPr>
                <w:i/>
                <w:iCs/>
                <w:sz w:val="20"/>
              </w:rPr>
            </w:pPr>
          </w:p>
          <w:p w14:paraId="3DD9C2A4" w14:textId="77777777" w:rsidR="00A9263A" w:rsidRDefault="00A9263A" w:rsidP="006B7AFF">
            <w:pPr>
              <w:jc w:val="both"/>
              <w:rPr>
                <w:i/>
                <w:iCs/>
                <w:sz w:val="20"/>
              </w:rPr>
            </w:pPr>
            <w:r>
              <w:rPr>
                <w:i/>
                <w:iCs/>
                <w:sz w:val="20"/>
              </w:rPr>
              <w:t xml:space="preserve">5. Wykonawca </w:t>
            </w:r>
            <w:r w:rsidRPr="00D06194">
              <w:rPr>
                <w:i/>
                <w:iCs/>
                <w:sz w:val="20"/>
              </w:rPr>
              <w:t xml:space="preserve">niezwłocznie poinformuje ORLEN S.A. o każdej zmianie danych zawartych w certyfikacie (certyfikatach) rezydencji podatkowej już posiadanym przez ORLEN S.A. (tj. nazwy </w:t>
            </w:r>
            <w:r>
              <w:rPr>
                <w:i/>
                <w:iCs/>
                <w:sz w:val="20"/>
              </w:rPr>
              <w:t xml:space="preserve">Wykonawcy </w:t>
            </w:r>
            <w:r w:rsidRPr="00D06194">
              <w:rPr>
                <w:i/>
                <w:iCs/>
                <w:sz w:val="20"/>
              </w:rPr>
              <w:t xml:space="preserve">lub kraju jego rezydencji podatkowej). W przypadku takiej zmiany </w:t>
            </w:r>
            <w:r>
              <w:rPr>
                <w:i/>
                <w:iCs/>
                <w:sz w:val="20"/>
              </w:rPr>
              <w:t xml:space="preserve">Wykonawca </w:t>
            </w:r>
            <w:r w:rsidRPr="00D06194">
              <w:rPr>
                <w:i/>
                <w:iCs/>
                <w:sz w:val="20"/>
              </w:rPr>
              <w:t>przed upływem następnej daty płatności dostarczy ORLEN S.A. aktualny certyfikat rezydencji podatkowej zawierający zmienione dane. Postanowienia ustępu 4 stosuje się odpowiednio.</w:t>
            </w:r>
          </w:p>
          <w:p w14:paraId="660CE4F1" w14:textId="77777777" w:rsidR="00A9263A" w:rsidRPr="00D06194" w:rsidRDefault="00A9263A" w:rsidP="006B7AFF">
            <w:pPr>
              <w:jc w:val="both"/>
              <w:rPr>
                <w:i/>
                <w:iCs/>
                <w:sz w:val="20"/>
              </w:rPr>
            </w:pPr>
          </w:p>
          <w:p w14:paraId="17B7E9D0" w14:textId="77777777" w:rsidR="00A9263A" w:rsidRDefault="00A9263A" w:rsidP="006B7AFF">
            <w:pPr>
              <w:jc w:val="both"/>
              <w:rPr>
                <w:i/>
                <w:iCs/>
                <w:sz w:val="20"/>
              </w:rPr>
            </w:pPr>
            <w:r>
              <w:rPr>
                <w:i/>
                <w:iCs/>
                <w:sz w:val="20"/>
              </w:rPr>
              <w:t>6. Wykonawca</w:t>
            </w:r>
            <w:r w:rsidRPr="00D06194">
              <w:rPr>
                <w:i/>
                <w:iCs/>
                <w:sz w:val="20"/>
              </w:rPr>
              <w:t xml:space="preserve"> będzie współpracować z ORLEN S.A. w celu spełnienia wymagań polskiego prawa podatkowego, od których zależy prawo do stosowania obniżonych stawek podatkowych lub zwolnienia podatkowego z UPO.</w:t>
            </w:r>
          </w:p>
          <w:p w14:paraId="0591987F" w14:textId="77777777" w:rsidR="00A9263A" w:rsidRPr="00D06194" w:rsidRDefault="00A9263A" w:rsidP="006B7AFF">
            <w:pPr>
              <w:jc w:val="both"/>
              <w:rPr>
                <w:i/>
                <w:iCs/>
                <w:sz w:val="20"/>
              </w:rPr>
            </w:pPr>
          </w:p>
          <w:p w14:paraId="3D940200" w14:textId="77777777" w:rsidR="00A9263A" w:rsidRDefault="00A9263A" w:rsidP="006B7AFF">
            <w:pPr>
              <w:jc w:val="both"/>
              <w:rPr>
                <w:i/>
                <w:iCs/>
                <w:sz w:val="20"/>
              </w:rPr>
            </w:pPr>
            <w:r>
              <w:rPr>
                <w:i/>
                <w:iCs/>
                <w:sz w:val="20"/>
              </w:rPr>
              <w:t xml:space="preserve">7. </w:t>
            </w:r>
            <w:r w:rsidRPr="00D06194">
              <w:rPr>
                <w:i/>
                <w:iCs/>
                <w:sz w:val="20"/>
              </w:rPr>
              <w:t xml:space="preserve">ORLEN S.A. corocznie przekaże </w:t>
            </w:r>
            <w:r>
              <w:rPr>
                <w:i/>
                <w:iCs/>
                <w:sz w:val="20"/>
              </w:rPr>
              <w:t xml:space="preserve">Wykonawcy </w:t>
            </w:r>
            <w:r w:rsidRPr="00D06194">
              <w:rPr>
                <w:i/>
                <w:iCs/>
                <w:sz w:val="20"/>
              </w:rPr>
              <w:t>oficjalne potwierdzenie zapłaty polskiego podatku zapłaconego w imieniu</w:t>
            </w:r>
            <w:r>
              <w:rPr>
                <w:i/>
                <w:iCs/>
                <w:sz w:val="20"/>
              </w:rPr>
              <w:t xml:space="preserve"> Wykonawcy</w:t>
            </w:r>
            <w:r w:rsidRPr="00D06194">
              <w:rPr>
                <w:i/>
                <w:iCs/>
                <w:sz w:val="20"/>
              </w:rPr>
              <w:t xml:space="preserve">. </w:t>
            </w:r>
          </w:p>
          <w:p w14:paraId="721D86E0" w14:textId="77777777" w:rsidR="00A9263A" w:rsidRPr="00D06194" w:rsidRDefault="00A9263A" w:rsidP="006B7AFF">
            <w:pPr>
              <w:jc w:val="both"/>
              <w:rPr>
                <w:i/>
                <w:iCs/>
                <w:sz w:val="20"/>
              </w:rPr>
            </w:pPr>
          </w:p>
          <w:p w14:paraId="71CC2726" w14:textId="77777777" w:rsidR="00A9263A" w:rsidRPr="00D06194" w:rsidRDefault="00A9263A" w:rsidP="006B7AFF">
            <w:pPr>
              <w:jc w:val="both"/>
              <w:rPr>
                <w:i/>
                <w:iCs/>
                <w:sz w:val="20"/>
              </w:rPr>
            </w:pPr>
            <w:r>
              <w:rPr>
                <w:i/>
                <w:iCs/>
                <w:sz w:val="20"/>
              </w:rPr>
              <w:t xml:space="preserve">8. </w:t>
            </w:r>
            <w:r w:rsidRPr="00D06194">
              <w:rPr>
                <w:i/>
                <w:iCs/>
                <w:sz w:val="20"/>
              </w:rPr>
              <w:t xml:space="preserve">Wszelkie podatki dochodowe od osób fizycznych związane z pracownikami </w:t>
            </w:r>
            <w:r>
              <w:rPr>
                <w:i/>
                <w:iCs/>
                <w:sz w:val="20"/>
              </w:rPr>
              <w:t xml:space="preserve">Wykonawcy </w:t>
            </w:r>
            <w:r w:rsidRPr="00D06194">
              <w:rPr>
                <w:i/>
                <w:iCs/>
                <w:sz w:val="20"/>
              </w:rPr>
              <w:t xml:space="preserve">ponosi </w:t>
            </w:r>
            <w:r>
              <w:rPr>
                <w:i/>
                <w:iCs/>
                <w:sz w:val="20"/>
              </w:rPr>
              <w:t>Wykonawca</w:t>
            </w:r>
            <w:r w:rsidRPr="00D06194">
              <w:rPr>
                <w:i/>
                <w:iCs/>
                <w:sz w:val="20"/>
              </w:rPr>
              <w:t>.</w:t>
            </w:r>
          </w:p>
        </w:tc>
        <w:tc>
          <w:tcPr>
            <w:tcW w:w="288" w:type="dxa"/>
          </w:tcPr>
          <w:p w14:paraId="4006CCAC" w14:textId="77777777" w:rsidR="00A9263A" w:rsidRPr="00D06194" w:rsidRDefault="00A9263A" w:rsidP="006B7AFF">
            <w:pPr>
              <w:jc w:val="both"/>
              <w:rPr>
                <w:i/>
                <w:iCs/>
                <w:sz w:val="20"/>
              </w:rPr>
            </w:pPr>
          </w:p>
        </w:tc>
        <w:tc>
          <w:tcPr>
            <w:tcW w:w="4247" w:type="dxa"/>
          </w:tcPr>
          <w:p w14:paraId="5FE6C3AA" w14:textId="77777777" w:rsidR="00A9263A" w:rsidRPr="001618FA" w:rsidRDefault="00A9263A" w:rsidP="006B7AFF">
            <w:pPr>
              <w:jc w:val="both"/>
              <w:rPr>
                <w:i/>
                <w:iCs/>
                <w:sz w:val="20"/>
                <w:lang w:val="en-GB"/>
              </w:rPr>
            </w:pPr>
          </w:p>
        </w:tc>
      </w:tr>
    </w:tbl>
    <w:p w14:paraId="52E93A53" w14:textId="77777777" w:rsidR="00A9263A" w:rsidRDefault="00A9263A" w:rsidP="00A9263A">
      <w:pPr>
        <w:jc w:val="both"/>
        <w:rPr>
          <w:b/>
          <w:sz w:val="28"/>
          <w:szCs w:val="28"/>
          <w:lang w:val="en-GB"/>
        </w:rPr>
      </w:pPr>
    </w:p>
    <w:p w14:paraId="586F7517" w14:textId="77777777" w:rsidR="00A9263A" w:rsidRPr="001618FA" w:rsidRDefault="00A9263A" w:rsidP="00A9263A">
      <w:pPr>
        <w:rPr>
          <w:color w:val="C00000"/>
          <w:sz w:val="32"/>
          <w:szCs w:val="32"/>
          <w:lang w:val="en-GB"/>
        </w:rPr>
      </w:pPr>
      <w:r w:rsidRPr="001618FA">
        <w:rPr>
          <w:color w:val="C00000"/>
          <w:sz w:val="32"/>
          <w:szCs w:val="32"/>
          <w:lang w:val="en-GB"/>
        </w:rPr>
        <w:br w:type="page"/>
      </w:r>
    </w:p>
    <w:p w14:paraId="46EBE59F" w14:textId="77777777" w:rsidR="00A9263A" w:rsidRPr="00EF059F" w:rsidRDefault="00A9263A" w:rsidP="00A9263A">
      <w:pPr>
        <w:pStyle w:val="Nagwek1"/>
        <w:keepLines w:val="0"/>
        <w:numPr>
          <w:ilvl w:val="0"/>
          <w:numId w:val="3"/>
        </w:numPr>
        <w:spacing w:before="0" w:after="0"/>
        <w:ind w:left="0" w:hanging="567"/>
        <w:jc w:val="both"/>
        <w:rPr>
          <w:color w:val="C00000"/>
          <w:sz w:val="32"/>
          <w:szCs w:val="32"/>
        </w:rPr>
      </w:pPr>
      <w:bookmarkStart w:id="3" w:name="_Toc217310911"/>
      <w:r w:rsidRPr="00EF059F">
        <w:rPr>
          <w:color w:val="C00000"/>
          <w:sz w:val="32"/>
          <w:szCs w:val="32"/>
        </w:rPr>
        <w:lastRenderedPageBreak/>
        <w:t>Klauzula rzeczywistego właściciela należności mająca zastosowanie do tzw. płatności biernych, tj. płatności na rzecz kontrahentów zagranicznych z tytułu odsetek lub należności licencyjnych</w:t>
      </w:r>
      <w:bookmarkEnd w:id="3"/>
    </w:p>
    <w:p w14:paraId="62D4DEAD" w14:textId="77777777" w:rsidR="00A9263A" w:rsidRPr="00CE7EE3" w:rsidRDefault="00A9263A" w:rsidP="00A9263A">
      <w:pPr>
        <w:pStyle w:val="Akapitzlist"/>
        <w:ind w:left="502"/>
        <w:jc w:val="both"/>
        <w:rPr>
          <w:b/>
          <w:sz w:val="28"/>
          <w:szCs w:val="28"/>
        </w:rPr>
      </w:pPr>
      <w:r w:rsidRPr="00CE7EE3">
        <w:rPr>
          <w:b/>
          <w:sz w:val="28"/>
          <w:szCs w:val="28"/>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9263A" w:rsidRPr="001618FA" w14:paraId="46CC5EED" w14:textId="77777777" w:rsidTr="006B7AFF">
        <w:tc>
          <w:tcPr>
            <w:tcW w:w="4390" w:type="dxa"/>
          </w:tcPr>
          <w:p w14:paraId="1B6F6B7E" w14:textId="77777777" w:rsidR="00A9263A" w:rsidRPr="00D06194" w:rsidRDefault="00A9263A" w:rsidP="006B7AFF">
            <w:pPr>
              <w:jc w:val="both"/>
              <w:rPr>
                <w:i/>
                <w:iCs/>
                <w:sz w:val="20"/>
              </w:rPr>
            </w:pPr>
            <w:r>
              <w:rPr>
                <w:i/>
                <w:iCs/>
                <w:sz w:val="20"/>
              </w:rPr>
              <w:t>Wykonawca ………………..</w:t>
            </w:r>
            <w:r w:rsidRPr="00D06194">
              <w:rPr>
                <w:i/>
                <w:iCs/>
                <w:sz w:val="20"/>
              </w:rPr>
              <w:t>oświadcza, że:</w:t>
            </w:r>
          </w:p>
          <w:p w14:paraId="1C7B6FAE" w14:textId="77777777" w:rsidR="00A9263A" w:rsidRPr="00D06194" w:rsidRDefault="00A9263A" w:rsidP="006B7AFF">
            <w:pPr>
              <w:jc w:val="both"/>
              <w:rPr>
                <w:i/>
                <w:iCs/>
                <w:sz w:val="20"/>
              </w:rPr>
            </w:pPr>
            <w:r>
              <w:rPr>
                <w:i/>
                <w:iCs/>
                <w:sz w:val="20"/>
              </w:rPr>
              <w:t xml:space="preserve">1. </w:t>
            </w:r>
            <w:r w:rsidRPr="00D06194">
              <w:rPr>
                <w:i/>
                <w:iCs/>
                <w:sz w:val="20"/>
              </w:rPr>
              <w:t>nie korzysta ze zwolnienia z  opodatkowania podatkiem dochodowym od całości swoich dochodów, bez względu na źródło ich osiągania;</w:t>
            </w:r>
          </w:p>
          <w:p w14:paraId="467834D0" w14:textId="77777777" w:rsidR="00A9263A" w:rsidRPr="00D06194" w:rsidRDefault="00A9263A" w:rsidP="006B7AFF">
            <w:pPr>
              <w:jc w:val="both"/>
              <w:rPr>
                <w:i/>
                <w:iCs/>
                <w:sz w:val="20"/>
              </w:rPr>
            </w:pPr>
            <w:r>
              <w:rPr>
                <w:i/>
                <w:iCs/>
                <w:sz w:val="20"/>
              </w:rPr>
              <w:t xml:space="preserve">2. </w:t>
            </w:r>
            <w:r w:rsidRPr="00D06194">
              <w:rPr>
                <w:i/>
                <w:iCs/>
                <w:sz w:val="20"/>
              </w:rPr>
              <w:t>jest rzeczywistym właścicielem wszelkic</w:t>
            </w:r>
            <w:r>
              <w:rPr>
                <w:i/>
                <w:iCs/>
                <w:sz w:val="20"/>
              </w:rPr>
              <w:t xml:space="preserve">h należności wypłacanych przez </w:t>
            </w:r>
            <w:r w:rsidRPr="00D06194">
              <w:rPr>
                <w:i/>
                <w:iCs/>
                <w:sz w:val="20"/>
              </w:rPr>
              <w:t>ORLEN S.A. na podstawie umowy, tj.</w:t>
            </w:r>
          </w:p>
          <w:p w14:paraId="0C8ED7CC" w14:textId="77777777" w:rsidR="00A9263A" w:rsidRPr="00D06194" w:rsidRDefault="00A9263A" w:rsidP="00A9263A">
            <w:pPr>
              <w:pStyle w:val="Akapitzlist"/>
              <w:numPr>
                <w:ilvl w:val="0"/>
                <w:numId w:val="1"/>
              </w:numPr>
              <w:spacing w:after="160" w:line="259" w:lineRule="auto"/>
              <w:ind w:left="459"/>
              <w:jc w:val="both"/>
              <w:rPr>
                <w:rFonts w:cs="Arial"/>
                <w:i/>
                <w:iCs/>
                <w:sz w:val="20"/>
              </w:rPr>
            </w:pPr>
            <w:r w:rsidRPr="00D06194">
              <w:rPr>
                <w:rFonts w:cs="Arial"/>
                <w:i/>
                <w:iCs/>
                <w:sz w:val="20"/>
              </w:rPr>
              <w:t xml:space="preserve">otrzymuje należność dla własnej korzyści, w tym decyduje samodzielnie o jej przeznaczeniu i ponosi ryzyko ekonomiczne związane z utratą tej należności lub jej części, </w:t>
            </w:r>
          </w:p>
          <w:p w14:paraId="5EF9647B" w14:textId="77777777" w:rsidR="00A9263A" w:rsidRPr="00D06194" w:rsidRDefault="00A9263A" w:rsidP="00A9263A">
            <w:pPr>
              <w:pStyle w:val="Akapitzlist"/>
              <w:numPr>
                <w:ilvl w:val="0"/>
                <w:numId w:val="1"/>
              </w:numPr>
              <w:spacing w:after="160" w:line="259" w:lineRule="auto"/>
              <w:ind w:left="459"/>
              <w:jc w:val="both"/>
              <w:rPr>
                <w:rFonts w:cs="Arial"/>
                <w:i/>
                <w:iCs/>
                <w:sz w:val="20"/>
              </w:rPr>
            </w:pPr>
            <w:r w:rsidRPr="00D06194">
              <w:rPr>
                <w:rFonts w:cs="Arial"/>
                <w:i/>
                <w:iCs/>
                <w:sz w:val="20"/>
              </w:rPr>
              <w:t xml:space="preserve">nie jest pośrednikiem, przedstawicielem, powiernikiem lub innym podmiotem zobowiązanym do przekazania całości lub części należności innemu podmiotowi, </w:t>
            </w:r>
          </w:p>
          <w:p w14:paraId="2090A571" w14:textId="77777777" w:rsidR="00A9263A" w:rsidRPr="00D06194" w:rsidRDefault="00A9263A" w:rsidP="00A9263A">
            <w:pPr>
              <w:pStyle w:val="Akapitzlist"/>
              <w:numPr>
                <w:ilvl w:val="0"/>
                <w:numId w:val="1"/>
              </w:numPr>
              <w:spacing w:after="160" w:line="259" w:lineRule="auto"/>
              <w:ind w:left="459"/>
              <w:jc w:val="both"/>
              <w:rPr>
                <w:rFonts w:cs="Arial"/>
                <w:i/>
                <w:iCs/>
                <w:sz w:val="20"/>
              </w:rPr>
            </w:pPr>
            <w:r w:rsidRPr="00D06194">
              <w:rPr>
                <w:rFonts w:cs="Arial"/>
                <w:i/>
                <w:iCs/>
                <w:sz w:val="20"/>
              </w:rPr>
              <w:t>prowadzi rzeczywistą działalność gospodarczą w kraju swojej siedziby i otrzymywane należności są uzyskiwane w związku z tą działalnością gospodarczą.</w:t>
            </w:r>
          </w:p>
          <w:p w14:paraId="6827A2F6" w14:textId="77777777" w:rsidR="00A9263A" w:rsidRPr="005D517F" w:rsidRDefault="00A9263A" w:rsidP="006B7AFF">
            <w:pPr>
              <w:ind w:left="99"/>
              <w:jc w:val="both"/>
              <w:rPr>
                <w:rFonts w:cs="Arial"/>
                <w:i/>
                <w:iCs/>
                <w:sz w:val="20"/>
              </w:rPr>
            </w:pPr>
            <w:r>
              <w:rPr>
                <w:rFonts w:cs="Arial"/>
                <w:i/>
                <w:iCs/>
                <w:sz w:val="20"/>
              </w:rPr>
              <w:t>W</w:t>
            </w:r>
            <w:r w:rsidRPr="005D517F">
              <w:rPr>
                <w:rFonts w:cs="Arial"/>
                <w:i/>
                <w:iCs/>
                <w:sz w:val="20"/>
              </w:rPr>
              <w:t xml:space="preserve"> przypadku jakiejkolwiek zmiany okoliczności faktycznych związanych z niniejszym oświadczeniem </w:t>
            </w:r>
            <w:r>
              <w:rPr>
                <w:rFonts w:cs="Arial"/>
                <w:i/>
                <w:iCs/>
                <w:sz w:val="20"/>
              </w:rPr>
              <w:t>Wykonawca ………………….</w:t>
            </w:r>
            <w:r w:rsidRPr="005D517F">
              <w:rPr>
                <w:rFonts w:cs="Arial"/>
                <w:i/>
                <w:iCs/>
                <w:sz w:val="20"/>
              </w:rPr>
              <w:t>niezwłocznie zawiadomi ORLEN S.A. o tych zmianach wydając stosowne oświadczenie.</w:t>
            </w:r>
          </w:p>
          <w:p w14:paraId="53A39913" w14:textId="77777777" w:rsidR="00A9263A" w:rsidRPr="00D06194" w:rsidRDefault="00A9263A" w:rsidP="006B7AFF">
            <w:pPr>
              <w:jc w:val="both"/>
              <w:rPr>
                <w:i/>
                <w:iCs/>
                <w:sz w:val="20"/>
              </w:rPr>
            </w:pPr>
            <w:r>
              <w:rPr>
                <w:bCs/>
                <w:noProof/>
                <w:sz w:val="20"/>
                <w:u w:val="single"/>
              </w:rPr>
              <mc:AlternateContent>
                <mc:Choice Requires="wps">
                  <w:drawing>
                    <wp:anchor distT="0" distB="0" distL="114300" distR="114300" simplePos="0" relativeHeight="251659264" behindDoc="0" locked="0" layoutInCell="1" allowOverlap="1" wp14:anchorId="39B164AA" wp14:editId="656FA965">
                      <wp:simplePos x="0" y="0"/>
                      <wp:positionH relativeFrom="column">
                        <wp:posOffset>-190500</wp:posOffset>
                      </wp:positionH>
                      <wp:positionV relativeFrom="paragraph">
                        <wp:posOffset>84455</wp:posOffset>
                      </wp:positionV>
                      <wp:extent cx="6012180" cy="708660"/>
                      <wp:effectExtent l="0" t="0" r="26670" b="15240"/>
                      <wp:wrapNone/>
                      <wp:docPr id="1781306110" name="Prostokąt 1"/>
                      <wp:cNvGraphicFramePr/>
                      <a:graphic xmlns:a="http://schemas.openxmlformats.org/drawingml/2006/main">
                        <a:graphicData uri="http://schemas.microsoft.com/office/word/2010/wordprocessingShape">
                          <wps:wsp>
                            <wps:cNvSpPr/>
                            <wps:spPr>
                              <a:xfrm>
                                <a:off x="0" y="0"/>
                                <a:ext cx="6012180" cy="70866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4B29A9" id="Prostokąt 1" o:spid="_x0000_s1026" style="position:absolute;margin-left:-15pt;margin-top:6.65pt;width:473.4pt;height:55.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" filled="f" strokecolor="#ed7d31 [3205]" strokeweight="1pt"/>
                  </w:pict>
                </mc:Fallback>
              </mc:AlternateContent>
            </w:r>
          </w:p>
        </w:tc>
        <w:tc>
          <w:tcPr>
            <w:tcW w:w="288" w:type="dxa"/>
          </w:tcPr>
          <w:p w14:paraId="46344259" w14:textId="77777777" w:rsidR="00A9263A" w:rsidRPr="00D06194" w:rsidRDefault="00A9263A" w:rsidP="006B7AFF">
            <w:pPr>
              <w:jc w:val="both"/>
              <w:rPr>
                <w:i/>
                <w:iCs/>
                <w:sz w:val="20"/>
              </w:rPr>
            </w:pPr>
          </w:p>
        </w:tc>
        <w:tc>
          <w:tcPr>
            <w:tcW w:w="4247" w:type="dxa"/>
          </w:tcPr>
          <w:p w14:paraId="5DE21F01" w14:textId="77777777" w:rsidR="00A9263A" w:rsidRPr="001618FA" w:rsidRDefault="00A9263A" w:rsidP="006B7AFF">
            <w:pPr>
              <w:ind w:left="95"/>
              <w:jc w:val="both"/>
              <w:rPr>
                <w:i/>
                <w:iCs/>
                <w:sz w:val="20"/>
                <w:lang w:val="en-GB"/>
              </w:rPr>
            </w:pPr>
          </w:p>
        </w:tc>
      </w:tr>
    </w:tbl>
    <w:p w14:paraId="296283B7" w14:textId="77777777" w:rsidR="00A9263A" w:rsidRPr="005D517F" w:rsidRDefault="00A9263A" w:rsidP="00A9263A">
      <w:pPr>
        <w:jc w:val="both"/>
        <w:rPr>
          <w:bCs/>
          <w:sz w:val="20"/>
          <w:u w:val="single"/>
        </w:rPr>
      </w:pPr>
      <w:r w:rsidRPr="005D517F">
        <w:rPr>
          <w:bCs/>
          <w:sz w:val="20"/>
          <w:u w:val="single"/>
        </w:rPr>
        <w:t>Uwaga!</w:t>
      </w:r>
    </w:p>
    <w:p w14:paraId="4363C03F" w14:textId="77777777" w:rsidR="00A9263A" w:rsidRDefault="00A9263A" w:rsidP="00A9263A">
      <w:pPr>
        <w:jc w:val="both"/>
        <w:rPr>
          <w:bCs/>
          <w:sz w:val="20"/>
        </w:rPr>
      </w:pPr>
      <w:r w:rsidRPr="005D517F">
        <w:rPr>
          <w:bCs/>
          <w:sz w:val="20"/>
        </w:rPr>
        <w:t>Zmiana oświadczenia skutkująca utratą przez kontrahenta statusu rzeczywistego właściciela należności powinna być w Umowie powiązana ze skutkami nie dostarczenia przez niego certyfikatu rezydencji, czyli z prawem do potrącenia WHT.</w:t>
      </w:r>
    </w:p>
    <w:p w14:paraId="64D316A3" w14:textId="77777777" w:rsidR="00A9263A" w:rsidRPr="005D517F" w:rsidRDefault="00A9263A" w:rsidP="00A9263A">
      <w:pPr>
        <w:jc w:val="both"/>
        <w:rPr>
          <w:ins w:id="4" w:author="Lipka Alina (PKN)" w:date="2023-08-31T09:38:00Z"/>
          <w:bCs/>
          <w:sz w:val="20"/>
        </w:rPr>
      </w:pPr>
    </w:p>
    <w:p w14:paraId="11185EAF" w14:textId="77777777" w:rsidR="00A9263A" w:rsidRDefault="00A9263A" w:rsidP="00A9263A">
      <w:pPr>
        <w:rPr>
          <w:color w:val="C00000"/>
          <w:sz w:val="32"/>
          <w:szCs w:val="32"/>
        </w:rPr>
      </w:pPr>
      <w:r>
        <w:rPr>
          <w:color w:val="C00000"/>
          <w:sz w:val="32"/>
          <w:szCs w:val="32"/>
        </w:rPr>
        <w:br w:type="page"/>
      </w:r>
    </w:p>
    <w:p w14:paraId="6EF50F87" w14:textId="77777777" w:rsidR="00A9263A" w:rsidRDefault="00A9263A" w:rsidP="00A9263A">
      <w:pPr>
        <w:pStyle w:val="Nagwek1"/>
        <w:keepLines w:val="0"/>
        <w:numPr>
          <w:ilvl w:val="0"/>
          <w:numId w:val="3"/>
        </w:numPr>
        <w:spacing w:before="0" w:after="0"/>
        <w:ind w:left="0" w:hanging="567"/>
        <w:jc w:val="both"/>
        <w:rPr>
          <w:color w:val="C00000"/>
          <w:sz w:val="32"/>
          <w:szCs w:val="32"/>
        </w:rPr>
      </w:pPr>
      <w:bookmarkStart w:id="5" w:name="_Toc217310912"/>
      <w:r w:rsidRPr="00EF059F">
        <w:rPr>
          <w:color w:val="C00000"/>
          <w:sz w:val="32"/>
          <w:szCs w:val="32"/>
        </w:rPr>
        <w:lastRenderedPageBreak/>
        <w:t xml:space="preserve">Klauzula </w:t>
      </w:r>
      <w:proofErr w:type="spellStart"/>
      <w:r w:rsidRPr="00EF059F">
        <w:rPr>
          <w:color w:val="C00000"/>
          <w:sz w:val="32"/>
          <w:szCs w:val="32"/>
        </w:rPr>
        <w:t>look-through</w:t>
      </w:r>
      <w:proofErr w:type="spellEnd"/>
      <w:r w:rsidRPr="00EF059F">
        <w:rPr>
          <w:color w:val="C00000"/>
          <w:sz w:val="32"/>
          <w:szCs w:val="32"/>
        </w:rPr>
        <w:t xml:space="preserve"> </w:t>
      </w:r>
      <w:proofErr w:type="spellStart"/>
      <w:r w:rsidRPr="00EF059F">
        <w:rPr>
          <w:color w:val="C00000"/>
          <w:sz w:val="32"/>
          <w:szCs w:val="32"/>
        </w:rPr>
        <w:t>approach</w:t>
      </w:r>
      <w:proofErr w:type="spellEnd"/>
      <w:r w:rsidRPr="00EF059F">
        <w:rPr>
          <w:color w:val="C00000"/>
          <w:sz w:val="32"/>
          <w:szCs w:val="32"/>
        </w:rPr>
        <w:t xml:space="preserve"> (LTA), mająca zastosowanie do tzw. płatności biernych, tj. płatności na rzecz kontrahentów zagranicznych z tytułu odsetek lub należności licencyjnych, w sytuacji, w której kontrahent zagraniczny odmawia złożenia oświadczenia rzeczywistego właściciela należności</w:t>
      </w:r>
      <w:bookmarkEnd w:id="5"/>
    </w:p>
    <w:p w14:paraId="4A619179" w14:textId="77777777" w:rsidR="00A9263A" w:rsidRPr="00EF059F" w:rsidRDefault="00A9263A" w:rsidP="00A9263A"/>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9263A" w:rsidRPr="005D517F" w14:paraId="165F5CF7" w14:textId="77777777" w:rsidTr="006B7AFF">
        <w:tc>
          <w:tcPr>
            <w:tcW w:w="4390" w:type="dxa"/>
          </w:tcPr>
          <w:p w14:paraId="1C16AA4C" w14:textId="77777777" w:rsidR="00A9263A" w:rsidRDefault="00A9263A" w:rsidP="006B7AFF">
            <w:pPr>
              <w:jc w:val="both"/>
              <w:rPr>
                <w:i/>
                <w:iCs/>
                <w:sz w:val="20"/>
              </w:rPr>
            </w:pPr>
            <w:r>
              <w:rPr>
                <w:i/>
                <w:iCs/>
                <w:sz w:val="20"/>
              </w:rPr>
              <w:t xml:space="preserve">1. Wykonawca </w:t>
            </w:r>
            <w:r w:rsidRPr="005D517F">
              <w:rPr>
                <w:i/>
                <w:iCs/>
                <w:sz w:val="20"/>
              </w:rPr>
              <w:t xml:space="preserve">oświadcza, że nie jest rzeczywistym właścicielem wszelkich należności otrzymanych od ORLEN S.A. na podstawie Umowy i że przekaże je na rzecz ……………………………. (dalej: „Rzeczywisty Właściciel”). Przekazywane należności będą rodzajowo tożsame, tj. należności otrzymane przez </w:t>
            </w:r>
            <w:r>
              <w:rPr>
                <w:i/>
                <w:iCs/>
                <w:sz w:val="20"/>
              </w:rPr>
              <w:t xml:space="preserve">Wykonawcę </w:t>
            </w:r>
            <w:r w:rsidRPr="005D517F">
              <w:rPr>
                <w:i/>
                <w:iCs/>
                <w:sz w:val="20"/>
              </w:rPr>
              <w:t xml:space="preserve">od ORLEN S.A. zostaną przekazane przez </w:t>
            </w:r>
            <w:r>
              <w:rPr>
                <w:i/>
                <w:iCs/>
                <w:sz w:val="20"/>
              </w:rPr>
              <w:t>Wykonawcę</w:t>
            </w:r>
            <w:r w:rsidRPr="005D517F">
              <w:rPr>
                <w:i/>
                <w:iCs/>
                <w:sz w:val="20"/>
              </w:rPr>
              <w:t xml:space="preserve"> na rzecz Rzeczywistego Właściciela pod tym samym tytułem.</w:t>
            </w:r>
          </w:p>
          <w:p w14:paraId="2C8FE932" w14:textId="77777777" w:rsidR="00A9263A" w:rsidRPr="005D517F" w:rsidRDefault="00A9263A" w:rsidP="006B7AFF">
            <w:pPr>
              <w:jc w:val="both"/>
              <w:rPr>
                <w:i/>
                <w:iCs/>
                <w:sz w:val="20"/>
              </w:rPr>
            </w:pPr>
          </w:p>
          <w:p w14:paraId="27F1F6DC" w14:textId="77777777" w:rsidR="00A9263A" w:rsidRPr="005D517F" w:rsidRDefault="00A9263A" w:rsidP="006B7AFF">
            <w:pPr>
              <w:jc w:val="both"/>
              <w:rPr>
                <w:i/>
                <w:iCs/>
                <w:sz w:val="20"/>
              </w:rPr>
            </w:pPr>
            <w:r>
              <w:rPr>
                <w:i/>
                <w:iCs/>
                <w:sz w:val="20"/>
              </w:rPr>
              <w:t xml:space="preserve">2. Wykonawca </w:t>
            </w:r>
            <w:r w:rsidRPr="005D517F">
              <w:rPr>
                <w:i/>
                <w:iCs/>
                <w:sz w:val="20"/>
              </w:rPr>
              <w:t>zobowiązuje się do dostarczenia ORLEN S.A., nie później niż 7 dni przed dniem pierwszej płatności, pisemnego oświadczenia Rzeczywistego Właściciela, zawierającego informację, że Rzeczywisty Właściciel:</w:t>
            </w:r>
          </w:p>
          <w:p w14:paraId="08982BA5" w14:textId="77777777" w:rsidR="00A9263A" w:rsidRPr="005D517F" w:rsidRDefault="00A9263A" w:rsidP="00A9263A">
            <w:pPr>
              <w:pStyle w:val="Akapitzlist"/>
              <w:numPr>
                <w:ilvl w:val="0"/>
                <w:numId w:val="6"/>
              </w:numPr>
              <w:spacing w:after="160" w:line="259" w:lineRule="auto"/>
              <w:ind w:left="459"/>
              <w:jc w:val="both"/>
              <w:rPr>
                <w:rFonts w:cs="Arial"/>
                <w:i/>
                <w:iCs/>
                <w:sz w:val="20"/>
              </w:rPr>
            </w:pPr>
            <w:r w:rsidRPr="005D517F">
              <w:rPr>
                <w:rFonts w:cs="Arial"/>
                <w:i/>
                <w:iCs/>
                <w:sz w:val="20"/>
              </w:rPr>
              <w:t>nie korzysta ze zwolnienia z opodatkowania podatkiem dochodowym od całości swoich dochodów, bez względu na źródło ich osiągania;</w:t>
            </w:r>
          </w:p>
          <w:p w14:paraId="50CF04A0" w14:textId="77777777" w:rsidR="00A9263A" w:rsidRPr="005D517F" w:rsidRDefault="00A9263A" w:rsidP="00A9263A">
            <w:pPr>
              <w:pStyle w:val="Akapitzlist"/>
              <w:numPr>
                <w:ilvl w:val="0"/>
                <w:numId w:val="6"/>
              </w:numPr>
              <w:spacing w:after="160" w:line="259" w:lineRule="auto"/>
              <w:ind w:left="459"/>
              <w:jc w:val="both"/>
              <w:rPr>
                <w:rFonts w:cs="Arial"/>
                <w:i/>
                <w:iCs/>
                <w:sz w:val="20"/>
              </w:rPr>
            </w:pPr>
            <w:r w:rsidRPr="005D517F">
              <w:rPr>
                <w:rFonts w:cs="Arial"/>
                <w:i/>
                <w:iCs/>
                <w:sz w:val="20"/>
              </w:rPr>
              <w:t>otrzymuje należność dla własnej korzyści, w tym decyduje samodzielnie o jej przeznaczeniu i ponosi ryzyko ekonomiczne związane z utratą tej należności lub jej części;</w:t>
            </w:r>
          </w:p>
          <w:p w14:paraId="30F143FE" w14:textId="77777777" w:rsidR="00A9263A" w:rsidRPr="005D517F" w:rsidRDefault="00A9263A" w:rsidP="00A9263A">
            <w:pPr>
              <w:pStyle w:val="Akapitzlist"/>
              <w:numPr>
                <w:ilvl w:val="0"/>
                <w:numId w:val="6"/>
              </w:numPr>
              <w:spacing w:after="160" w:line="259" w:lineRule="auto"/>
              <w:ind w:left="459"/>
              <w:jc w:val="both"/>
              <w:rPr>
                <w:rFonts w:cs="Arial"/>
                <w:i/>
                <w:iCs/>
                <w:sz w:val="20"/>
              </w:rPr>
            </w:pPr>
            <w:r w:rsidRPr="005D517F">
              <w:rPr>
                <w:rFonts w:cs="Arial"/>
                <w:i/>
                <w:iCs/>
                <w:sz w:val="20"/>
              </w:rPr>
              <w:t>nie jest pośrednikiem, przedstawicielem, powiernikiem lub innym podmiotem zobowiązanym do przekazania całości lub części należności innemu podmiotowi;</w:t>
            </w:r>
          </w:p>
          <w:p w14:paraId="32CA4742" w14:textId="77777777" w:rsidR="00A9263A" w:rsidRPr="005D517F" w:rsidRDefault="00A9263A" w:rsidP="00A9263A">
            <w:pPr>
              <w:pStyle w:val="Akapitzlist"/>
              <w:numPr>
                <w:ilvl w:val="0"/>
                <w:numId w:val="6"/>
              </w:numPr>
              <w:spacing w:after="160" w:line="259" w:lineRule="auto"/>
              <w:ind w:left="459"/>
              <w:jc w:val="both"/>
              <w:rPr>
                <w:rFonts w:cs="Arial"/>
                <w:i/>
                <w:iCs/>
                <w:sz w:val="20"/>
              </w:rPr>
            </w:pPr>
            <w:r w:rsidRPr="005D517F">
              <w:rPr>
                <w:rFonts w:cs="Arial"/>
                <w:i/>
                <w:iCs/>
                <w:sz w:val="20"/>
              </w:rPr>
              <w:t>prowadzi rzeczywistą działalność gospodarczą w kraju swojej siedziby i otrzymywana należność jest uzyskiwana w związku z tą działalnością gospodarczą;</w:t>
            </w:r>
          </w:p>
          <w:p w14:paraId="151C7C9B" w14:textId="77777777" w:rsidR="00A9263A" w:rsidRDefault="00A9263A" w:rsidP="00A9263A">
            <w:pPr>
              <w:pStyle w:val="Akapitzlist"/>
              <w:numPr>
                <w:ilvl w:val="0"/>
                <w:numId w:val="6"/>
              </w:numPr>
              <w:spacing w:line="259" w:lineRule="auto"/>
              <w:ind w:left="459"/>
              <w:jc w:val="both"/>
              <w:rPr>
                <w:rFonts w:cs="Arial"/>
                <w:i/>
                <w:iCs/>
                <w:sz w:val="20"/>
              </w:rPr>
            </w:pPr>
            <w:r w:rsidRPr="005D517F">
              <w:rPr>
                <w:rFonts w:cs="Arial"/>
                <w:i/>
                <w:iCs/>
                <w:sz w:val="20"/>
              </w:rPr>
              <w:t>rozpoznaje w swoim kraju przychód podatkowy z tytułu otrzymanej należności.</w:t>
            </w:r>
          </w:p>
          <w:p w14:paraId="00E500AF" w14:textId="77777777" w:rsidR="00A9263A" w:rsidRDefault="00A9263A" w:rsidP="006B7AFF">
            <w:pPr>
              <w:ind w:left="99"/>
              <w:jc w:val="both"/>
              <w:rPr>
                <w:i/>
                <w:iCs/>
                <w:sz w:val="20"/>
              </w:rPr>
            </w:pPr>
            <w:r>
              <w:rPr>
                <w:i/>
                <w:iCs/>
                <w:sz w:val="20"/>
              </w:rPr>
              <w:t>W</w:t>
            </w:r>
            <w:r w:rsidRPr="005D517F">
              <w:rPr>
                <w:i/>
                <w:iCs/>
                <w:sz w:val="20"/>
              </w:rPr>
              <w:t xml:space="preserve"> przypadku jakiejkolwiek zmiany okoliczności faktycznych związanych z niniejszym oświadczeniem, </w:t>
            </w:r>
            <w:r>
              <w:rPr>
                <w:i/>
                <w:iCs/>
                <w:sz w:val="20"/>
              </w:rPr>
              <w:t xml:space="preserve">Wykonawca </w:t>
            </w:r>
            <w:r w:rsidRPr="005D517F">
              <w:rPr>
                <w:i/>
                <w:iCs/>
                <w:sz w:val="20"/>
              </w:rPr>
              <w:t>niezwłocznie zawiadomi ORLEN S.A. o tych zmianach, wydając stosowne oświadczenie.</w:t>
            </w:r>
          </w:p>
          <w:p w14:paraId="6C57D9CA" w14:textId="77777777" w:rsidR="00A9263A" w:rsidRPr="005D517F" w:rsidRDefault="00A9263A" w:rsidP="006B7AFF">
            <w:pPr>
              <w:ind w:left="99"/>
              <w:jc w:val="both"/>
              <w:rPr>
                <w:rFonts w:cs="Arial"/>
                <w:i/>
                <w:iCs/>
                <w:sz w:val="20"/>
              </w:rPr>
            </w:pPr>
          </w:p>
          <w:p w14:paraId="014B1EA3" w14:textId="77777777" w:rsidR="00A9263A" w:rsidRPr="005D517F" w:rsidRDefault="00A9263A" w:rsidP="006B7AFF">
            <w:pPr>
              <w:jc w:val="both"/>
              <w:rPr>
                <w:i/>
                <w:iCs/>
                <w:sz w:val="20"/>
              </w:rPr>
            </w:pPr>
            <w:r>
              <w:rPr>
                <w:i/>
                <w:iCs/>
                <w:sz w:val="20"/>
              </w:rPr>
              <w:t xml:space="preserve">3. Wykonawca </w:t>
            </w:r>
            <w:r w:rsidRPr="005D517F">
              <w:rPr>
                <w:i/>
                <w:iCs/>
                <w:sz w:val="20"/>
              </w:rPr>
              <w:t xml:space="preserve">oświadcza, że miejscem rezydencji podatkowej Rzeczywistego Właściciela w rozumieniu umowy o unikaniu podwójnego opodatkowania między Rządem </w:t>
            </w:r>
            <w:r w:rsidRPr="005D517F">
              <w:rPr>
                <w:i/>
                <w:iCs/>
                <w:sz w:val="20"/>
              </w:rPr>
              <w:lastRenderedPageBreak/>
              <w:t xml:space="preserve">Polski a …………………………….. (dalej: „UPO”) znajduje się w …………………………….. W okresie obowiązywania niniejszej umowy </w:t>
            </w:r>
            <w:r>
              <w:rPr>
                <w:i/>
                <w:iCs/>
                <w:sz w:val="20"/>
              </w:rPr>
              <w:t xml:space="preserve">Wykonawca </w:t>
            </w:r>
            <w:r w:rsidRPr="005D517F">
              <w:rPr>
                <w:i/>
                <w:iCs/>
                <w:sz w:val="20"/>
              </w:rPr>
              <w:t xml:space="preserve">jest zobowiązany do dostarczenia ORLEN S.A. aktualnych certyfikatów rezydencji podatkowej Rzeczywistego Właściciela. </w:t>
            </w:r>
            <w:r>
              <w:rPr>
                <w:i/>
                <w:iCs/>
                <w:sz w:val="20"/>
              </w:rPr>
              <w:t xml:space="preserve">Wykonawca </w:t>
            </w:r>
            <w:r w:rsidRPr="005D517F">
              <w:rPr>
                <w:i/>
                <w:iCs/>
                <w:sz w:val="20"/>
              </w:rPr>
              <w:t xml:space="preserve">niezwłocznie, nie później niż 7 dni przed dniem pierwszej płatności, dostarczy ORLEN S.A. aktualny certyfikat rezydencji podatkowej Rzeczywistego Właściciela. Ponadto </w:t>
            </w:r>
            <w:r>
              <w:rPr>
                <w:i/>
                <w:iCs/>
                <w:sz w:val="20"/>
              </w:rPr>
              <w:t xml:space="preserve">Wykonawca </w:t>
            </w:r>
            <w:r w:rsidRPr="005D517F">
              <w:rPr>
                <w:i/>
                <w:iCs/>
                <w:sz w:val="20"/>
              </w:rPr>
              <w:t>zapewni, aby przed każdą kolejną płatnością do ORLEN S.A. został dostarczony aktualny certyfikat rezydencji podatkowej Rzeczywistego Właściciela. Do celów niniejszej umowy termin „aktualny certyfikat rezydencji podatkowej” należy rozumieć jako oryginał lub kopię (w formie papierowej lub elektronicznej) certyfikatu rezydencji podatkowej Rzeczywistego Właściciela wydanego Rzeczywistemu Właścicielowi przez właściwy organ podatkowy jego kraju:</w:t>
            </w:r>
          </w:p>
          <w:p w14:paraId="39E302CC" w14:textId="77777777" w:rsidR="00A9263A" w:rsidRPr="00412F6C" w:rsidRDefault="00A9263A" w:rsidP="00A9263A">
            <w:pPr>
              <w:pStyle w:val="Akapitzlist"/>
              <w:numPr>
                <w:ilvl w:val="0"/>
                <w:numId w:val="7"/>
              </w:numPr>
              <w:spacing w:after="160" w:line="259" w:lineRule="auto"/>
              <w:ind w:left="459"/>
              <w:jc w:val="both"/>
              <w:rPr>
                <w:rFonts w:cs="Arial"/>
                <w:i/>
                <w:iCs/>
                <w:sz w:val="20"/>
              </w:rPr>
            </w:pPr>
            <w:r w:rsidRPr="00412F6C">
              <w:rPr>
                <w:rFonts w:cs="Arial"/>
                <w:i/>
                <w:iCs/>
                <w:sz w:val="20"/>
              </w:rPr>
              <w:t xml:space="preserve">mniej niż dwanaście (12) miesięcy przed odpowiednią datą płatności, jeżeli certyfikat nie zawiera terminu jego ważności lub </w:t>
            </w:r>
          </w:p>
          <w:p w14:paraId="54EF0CB3" w14:textId="77777777" w:rsidR="00A9263A" w:rsidRDefault="00A9263A" w:rsidP="00A9263A">
            <w:pPr>
              <w:pStyle w:val="Akapitzlist"/>
              <w:numPr>
                <w:ilvl w:val="0"/>
                <w:numId w:val="7"/>
              </w:numPr>
              <w:spacing w:line="259" w:lineRule="auto"/>
              <w:ind w:left="459" w:hanging="357"/>
              <w:jc w:val="both"/>
              <w:rPr>
                <w:rFonts w:cs="Arial"/>
                <w:i/>
                <w:iCs/>
                <w:sz w:val="20"/>
              </w:rPr>
            </w:pPr>
            <w:r w:rsidRPr="00412F6C">
              <w:rPr>
                <w:rFonts w:cs="Arial"/>
                <w:i/>
                <w:iCs/>
                <w:sz w:val="20"/>
              </w:rPr>
              <w:t xml:space="preserve">który zawiera termin ważności obejmujący odpowiednią datę płatności. </w:t>
            </w:r>
          </w:p>
          <w:p w14:paraId="71C703FE" w14:textId="77777777" w:rsidR="00A9263A" w:rsidRPr="00412F6C" w:rsidRDefault="00A9263A" w:rsidP="006B7AFF">
            <w:pPr>
              <w:pStyle w:val="Akapitzlist"/>
              <w:ind w:left="459"/>
              <w:jc w:val="both"/>
              <w:rPr>
                <w:rFonts w:cs="Arial"/>
                <w:i/>
                <w:iCs/>
                <w:sz w:val="20"/>
              </w:rPr>
            </w:pPr>
          </w:p>
          <w:p w14:paraId="7AF126B9" w14:textId="77777777" w:rsidR="00A9263A" w:rsidRPr="005D517F" w:rsidRDefault="00A9263A" w:rsidP="006B7AFF">
            <w:pPr>
              <w:jc w:val="both"/>
              <w:rPr>
                <w:i/>
                <w:iCs/>
                <w:sz w:val="20"/>
              </w:rPr>
            </w:pPr>
            <w:r>
              <w:rPr>
                <w:i/>
                <w:iCs/>
                <w:sz w:val="20"/>
              </w:rPr>
              <w:t xml:space="preserve">4. </w:t>
            </w:r>
            <w:r w:rsidRPr="005D517F">
              <w:rPr>
                <w:i/>
                <w:iCs/>
                <w:sz w:val="20"/>
              </w:rPr>
              <w:t>Cena umowna obejmuje wszystkie podatki i podobne opłaty nałożone poza Polską na wykonywanie usług i czynności w ramach niniejszej Umowy lub na dochody</w:t>
            </w:r>
            <w:r>
              <w:rPr>
                <w:i/>
                <w:iCs/>
                <w:sz w:val="20"/>
              </w:rPr>
              <w:t xml:space="preserve"> Wykonawcy</w:t>
            </w:r>
            <w:r w:rsidRPr="005D517F">
              <w:rPr>
                <w:i/>
                <w:iCs/>
                <w:sz w:val="20"/>
              </w:rPr>
              <w:t xml:space="preserve">. Oznacza to, że takie podatki i podobne opłaty ponosi </w:t>
            </w:r>
            <w:r>
              <w:rPr>
                <w:i/>
                <w:iCs/>
                <w:sz w:val="20"/>
              </w:rPr>
              <w:t>Wykonawca</w:t>
            </w:r>
            <w:r w:rsidRPr="005D517F">
              <w:rPr>
                <w:i/>
                <w:iCs/>
                <w:sz w:val="20"/>
              </w:rPr>
              <w:t>.</w:t>
            </w:r>
          </w:p>
          <w:p w14:paraId="1067865D" w14:textId="77777777" w:rsidR="00A9263A" w:rsidRDefault="00A9263A" w:rsidP="006B7AFF">
            <w:pPr>
              <w:jc w:val="both"/>
              <w:rPr>
                <w:i/>
                <w:iCs/>
                <w:sz w:val="20"/>
              </w:rPr>
            </w:pPr>
          </w:p>
          <w:p w14:paraId="6E9A5AB3" w14:textId="77777777" w:rsidR="00A9263A" w:rsidRPr="005D517F" w:rsidRDefault="00A9263A" w:rsidP="006B7AFF">
            <w:pPr>
              <w:jc w:val="both"/>
              <w:rPr>
                <w:i/>
                <w:iCs/>
                <w:sz w:val="20"/>
              </w:rPr>
            </w:pPr>
            <w:r>
              <w:rPr>
                <w:i/>
                <w:iCs/>
                <w:sz w:val="20"/>
              </w:rPr>
              <w:t xml:space="preserve">5. </w:t>
            </w:r>
            <w:r w:rsidRPr="005D517F">
              <w:rPr>
                <w:i/>
                <w:iCs/>
                <w:sz w:val="20"/>
              </w:rPr>
              <w:t xml:space="preserve">Z zastrzeżeniem poniższych ustępów ORLEN S.A. będzie uprawniony do potrącenia z wszelkich płatności na rzecz </w:t>
            </w:r>
            <w:r>
              <w:rPr>
                <w:i/>
                <w:iCs/>
                <w:sz w:val="20"/>
              </w:rPr>
              <w:t xml:space="preserve">Wykonawcy </w:t>
            </w:r>
            <w:r w:rsidRPr="005D517F">
              <w:rPr>
                <w:i/>
                <w:iCs/>
                <w:sz w:val="20"/>
              </w:rPr>
              <w:t>wszelkich polskich podatków, do których potrącenia i zapłaty na rzecz polskich organów podatkowych ORLEN S.A. jest zgodnie z prawem zobowiązany. ORLEN S.A. zastosuje stawkę podatku lub zwolnienie od podatku wskazane w UPO.</w:t>
            </w:r>
          </w:p>
          <w:p w14:paraId="329678B8" w14:textId="77777777" w:rsidR="00A9263A" w:rsidRDefault="00A9263A" w:rsidP="006B7AFF">
            <w:pPr>
              <w:jc w:val="both"/>
              <w:rPr>
                <w:i/>
                <w:iCs/>
                <w:sz w:val="20"/>
              </w:rPr>
            </w:pPr>
          </w:p>
          <w:p w14:paraId="51A1EFB4" w14:textId="77777777" w:rsidR="00A9263A" w:rsidRPr="005D517F" w:rsidRDefault="00A9263A" w:rsidP="006B7AFF">
            <w:pPr>
              <w:jc w:val="both"/>
              <w:rPr>
                <w:i/>
                <w:iCs/>
                <w:sz w:val="20"/>
              </w:rPr>
            </w:pPr>
            <w:r>
              <w:rPr>
                <w:i/>
                <w:iCs/>
                <w:sz w:val="20"/>
              </w:rPr>
              <w:t xml:space="preserve">6. </w:t>
            </w:r>
            <w:r w:rsidRPr="005D517F">
              <w:rPr>
                <w:i/>
                <w:iCs/>
                <w:sz w:val="20"/>
              </w:rPr>
              <w:t xml:space="preserve">Brak dostarczenia ORLEN S.A. przez </w:t>
            </w:r>
            <w:r>
              <w:rPr>
                <w:i/>
                <w:iCs/>
                <w:sz w:val="20"/>
              </w:rPr>
              <w:t xml:space="preserve">Wykonawcę </w:t>
            </w:r>
            <w:r w:rsidRPr="005D517F">
              <w:rPr>
                <w:i/>
                <w:iCs/>
                <w:sz w:val="20"/>
              </w:rPr>
              <w:t>aktualnego certyfikatu rezydencji podatkowej Rzeczywistego Właściciela przed upływem terminu płatności uprawnia do potrącenia z tej płatności każdego polskiego podatku wyłącznie według polskiej wewnętrznej stawki podatkowej (bez stosowania stawki podatkowej lub zwolnienia wskazanych w UPO) i do jej zapłaty do właściwego polskiego organu podatkowego.</w:t>
            </w:r>
          </w:p>
          <w:p w14:paraId="4C75A375" w14:textId="77777777" w:rsidR="00A9263A" w:rsidRDefault="00A9263A" w:rsidP="006B7AFF">
            <w:pPr>
              <w:jc w:val="both"/>
              <w:rPr>
                <w:i/>
                <w:iCs/>
                <w:sz w:val="20"/>
              </w:rPr>
            </w:pPr>
          </w:p>
          <w:p w14:paraId="580C9BE4" w14:textId="77777777" w:rsidR="00A9263A" w:rsidRPr="005D517F" w:rsidRDefault="00A9263A" w:rsidP="006B7AFF">
            <w:pPr>
              <w:jc w:val="both"/>
              <w:rPr>
                <w:i/>
                <w:iCs/>
                <w:sz w:val="20"/>
              </w:rPr>
            </w:pPr>
            <w:r>
              <w:rPr>
                <w:i/>
                <w:iCs/>
                <w:sz w:val="20"/>
              </w:rPr>
              <w:lastRenderedPageBreak/>
              <w:t>7. Wykonawca</w:t>
            </w:r>
            <w:r w:rsidRPr="005D517F">
              <w:rPr>
                <w:i/>
                <w:iCs/>
                <w:sz w:val="20"/>
              </w:rPr>
              <w:t xml:space="preserve"> niezwłocznie poinformuje ORLEN S.A. o każdej zmianie danych zawartych w certyfikacie (certyfikatach) rezydencji podatkowej Rzeczywistego Właściciela już posiadanym przez ORLEN S.A. (tj. nazwy Rzeczywistego Właściciela lub kraju jej rezydencji podatkowej). W przypadku takiej zmiany </w:t>
            </w:r>
            <w:r>
              <w:rPr>
                <w:i/>
                <w:iCs/>
                <w:sz w:val="20"/>
              </w:rPr>
              <w:t xml:space="preserve">Wykonawca </w:t>
            </w:r>
            <w:r w:rsidRPr="005D517F">
              <w:rPr>
                <w:i/>
                <w:iCs/>
                <w:sz w:val="20"/>
              </w:rPr>
              <w:t>przed upływem następnej daty płatności dostarczy ORLEN S.A. aktualny certyfikat rezydencji podatkowej Rzeczywistego Właściciela zawierający zmienione dane. Postanowienia ustępu 6 stosuje się odpowiednio.</w:t>
            </w:r>
          </w:p>
          <w:p w14:paraId="76C5523E" w14:textId="77777777" w:rsidR="00A9263A" w:rsidRDefault="00A9263A" w:rsidP="006B7AFF">
            <w:pPr>
              <w:jc w:val="both"/>
              <w:rPr>
                <w:i/>
                <w:iCs/>
                <w:sz w:val="20"/>
              </w:rPr>
            </w:pPr>
          </w:p>
          <w:p w14:paraId="0AF0FB41" w14:textId="77777777" w:rsidR="00A9263A" w:rsidRPr="005D517F" w:rsidRDefault="00A9263A" w:rsidP="006B7AFF">
            <w:pPr>
              <w:jc w:val="both"/>
              <w:rPr>
                <w:i/>
                <w:iCs/>
                <w:sz w:val="20"/>
              </w:rPr>
            </w:pPr>
            <w:r>
              <w:rPr>
                <w:i/>
                <w:iCs/>
                <w:sz w:val="20"/>
              </w:rPr>
              <w:t>8. Wykonawca</w:t>
            </w:r>
            <w:r w:rsidRPr="005D517F">
              <w:rPr>
                <w:i/>
                <w:iCs/>
                <w:sz w:val="20"/>
              </w:rPr>
              <w:t xml:space="preserve"> będzie współpracować z ORLEN S.A. w celu spełnienia wymagań polskiego prawa podatkowego, od których zależy prawo do stosowania obniżonych stawek podatkowych lub zwolnienia podatkowego z UPO. </w:t>
            </w:r>
          </w:p>
          <w:p w14:paraId="59E3A149" w14:textId="77777777" w:rsidR="00A9263A" w:rsidRDefault="00A9263A" w:rsidP="006B7AFF">
            <w:pPr>
              <w:jc w:val="both"/>
              <w:rPr>
                <w:i/>
                <w:iCs/>
                <w:sz w:val="20"/>
              </w:rPr>
            </w:pPr>
          </w:p>
          <w:p w14:paraId="0CAF61F6" w14:textId="77777777" w:rsidR="00A9263A" w:rsidRPr="005D517F" w:rsidRDefault="00A9263A" w:rsidP="006B7AFF">
            <w:pPr>
              <w:jc w:val="both"/>
              <w:rPr>
                <w:i/>
                <w:iCs/>
                <w:sz w:val="20"/>
              </w:rPr>
            </w:pPr>
            <w:r>
              <w:rPr>
                <w:i/>
                <w:iCs/>
                <w:sz w:val="20"/>
              </w:rPr>
              <w:t xml:space="preserve">9. </w:t>
            </w:r>
            <w:r w:rsidRPr="005D517F">
              <w:rPr>
                <w:i/>
                <w:iCs/>
                <w:sz w:val="20"/>
              </w:rPr>
              <w:t>ORLEN S.A. corocznie przekaże Rzeczywistemu Właścicielowi oficjalne potwierdzenie zapłaty polskiego podatku zapłaconego w imieniu Rzeczywistego Właściciela.</w:t>
            </w:r>
          </w:p>
          <w:p w14:paraId="3F4DD82F" w14:textId="77777777" w:rsidR="00A9263A" w:rsidRDefault="00A9263A" w:rsidP="006B7AFF">
            <w:pPr>
              <w:jc w:val="both"/>
              <w:rPr>
                <w:i/>
                <w:iCs/>
                <w:sz w:val="20"/>
              </w:rPr>
            </w:pPr>
          </w:p>
          <w:p w14:paraId="286B574C" w14:textId="77777777" w:rsidR="00A9263A" w:rsidRPr="005D517F" w:rsidRDefault="00A9263A" w:rsidP="006B7AFF">
            <w:pPr>
              <w:jc w:val="both"/>
              <w:rPr>
                <w:i/>
                <w:iCs/>
                <w:sz w:val="20"/>
              </w:rPr>
            </w:pPr>
            <w:r>
              <w:rPr>
                <w:i/>
                <w:iCs/>
                <w:sz w:val="20"/>
              </w:rPr>
              <w:t xml:space="preserve">10. </w:t>
            </w:r>
            <w:r w:rsidRPr="005D517F">
              <w:rPr>
                <w:i/>
                <w:iCs/>
                <w:sz w:val="20"/>
              </w:rPr>
              <w:t xml:space="preserve">Wszelkie podatki dochodowe od osób fizycznych związane z pracownikami </w:t>
            </w:r>
            <w:r>
              <w:rPr>
                <w:i/>
                <w:iCs/>
                <w:sz w:val="20"/>
              </w:rPr>
              <w:t xml:space="preserve">Wykonawcy </w:t>
            </w:r>
            <w:r w:rsidRPr="005D517F">
              <w:rPr>
                <w:i/>
                <w:iCs/>
                <w:sz w:val="20"/>
              </w:rPr>
              <w:t xml:space="preserve">ponosi </w:t>
            </w:r>
            <w:r>
              <w:rPr>
                <w:i/>
                <w:iCs/>
                <w:sz w:val="20"/>
              </w:rPr>
              <w:t>Wykonawca</w:t>
            </w:r>
            <w:r w:rsidRPr="005D517F">
              <w:rPr>
                <w:i/>
                <w:iCs/>
                <w:sz w:val="20"/>
              </w:rPr>
              <w:t>.</w:t>
            </w:r>
          </w:p>
        </w:tc>
        <w:tc>
          <w:tcPr>
            <w:tcW w:w="288" w:type="dxa"/>
          </w:tcPr>
          <w:p w14:paraId="3900B861" w14:textId="77777777" w:rsidR="00A9263A" w:rsidRPr="005D517F" w:rsidRDefault="00A9263A" w:rsidP="006B7AFF">
            <w:pPr>
              <w:jc w:val="both"/>
              <w:rPr>
                <w:i/>
                <w:iCs/>
                <w:sz w:val="20"/>
              </w:rPr>
            </w:pPr>
          </w:p>
        </w:tc>
        <w:tc>
          <w:tcPr>
            <w:tcW w:w="4247" w:type="dxa"/>
          </w:tcPr>
          <w:p w14:paraId="6BAE3CCC" w14:textId="77777777" w:rsidR="00A9263A" w:rsidRPr="008763E6" w:rsidRDefault="00A9263A" w:rsidP="006B7AFF">
            <w:pPr>
              <w:jc w:val="both"/>
              <w:rPr>
                <w:i/>
                <w:iCs/>
                <w:sz w:val="20"/>
                <w:lang w:val="en-GB"/>
              </w:rPr>
            </w:pPr>
          </w:p>
        </w:tc>
      </w:tr>
    </w:tbl>
    <w:p w14:paraId="637E3723" w14:textId="77777777" w:rsidR="00A9263A" w:rsidRPr="002109AA" w:rsidRDefault="00A9263A" w:rsidP="00A9263A">
      <w:pPr>
        <w:jc w:val="both"/>
        <w:rPr>
          <w:sz w:val="28"/>
          <w:szCs w:val="28"/>
          <w:lang w:val="en-US"/>
        </w:rPr>
      </w:pPr>
    </w:p>
    <w:p w14:paraId="7C161786" w14:textId="77777777" w:rsidR="00A9263A" w:rsidRDefault="00A9263A" w:rsidP="00A9263A">
      <w:pPr>
        <w:rPr>
          <w:b/>
          <w:sz w:val="28"/>
          <w:szCs w:val="28"/>
          <w:lang w:val="en-US"/>
        </w:rPr>
      </w:pPr>
      <w:r>
        <w:rPr>
          <w:b/>
          <w:sz w:val="28"/>
          <w:szCs w:val="28"/>
          <w:lang w:val="en-US"/>
        </w:rPr>
        <w:br w:type="page"/>
      </w:r>
    </w:p>
    <w:p w14:paraId="76915967" w14:textId="77777777" w:rsidR="00A9263A" w:rsidRPr="00A50F6F" w:rsidRDefault="00A9263A" w:rsidP="00A9263A">
      <w:pPr>
        <w:pStyle w:val="Nagwek1"/>
        <w:keepLines w:val="0"/>
        <w:numPr>
          <w:ilvl w:val="0"/>
          <w:numId w:val="3"/>
        </w:numPr>
        <w:spacing w:before="0" w:after="0"/>
        <w:ind w:left="0" w:hanging="567"/>
        <w:jc w:val="both"/>
        <w:rPr>
          <w:sz w:val="28"/>
          <w:szCs w:val="28"/>
        </w:rPr>
      </w:pPr>
      <w:bookmarkStart w:id="6" w:name="_Toc217310913"/>
      <w:r w:rsidRPr="00EF059F">
        <w:rPr>
          <w:color w:val="C00000"/>
          <w:sz w:val="32"/>
          <w:szCs w:val="32"/>
        </w:rPr>
        <w:lastRenderedPageBreak/>
        <w:t>Klauzula o obowiązku przekazywania przez zagranicznego usługodawcę odpowiednich informacji o swoich zagranicznych pracownikach, którzy będą przebywać w Polsce przez okres lub okresy przekraczające łącznie 183 dni w dowolnych następujących po sobie 12 miesiącach – d</w:t>
      </w:r>
      <w:r>
        <w:rPr>
          <w:color w:val="C00000"/>
          <w:sz w:val="32"/>
          <w:szCs w:val="32"/>
        </w:rPr>
        <w:t>ane na potrzeby</w:t>
      </w:r>
      <w:r w:rsidRPr="00EF059F">
        <w:rPr>
          <w:color w:val="C00000"/>
          <w:sz w:val="32"/>
          <w:szCs w:val="32"/>
        </w:rPr>
        <w:t xml:space="preserve"> informacji ORD-W1</w:t>
      </w:r>
      <w:bookmarkEnd w:id="6"/>
    </w:p>
    <w:p w14:paraId="411FA9A5" w14:textId="77777777" w:rsidR="00A9263A" w:rsidRDefault="00A9263A" w:rsidP="00A9263A">
      <w:pPr>
        <w:spacing w:after="120"/>
        <w:jc w:val="both"/>
        <w:rPr>
          <w:bCs/>
          <w:sz w:val="20"/>
        </w:rPr>
      </w:pPr>
      <w:r>
        <w:rPr>
          <w:bCs/>
          <w:noProof/>
          <w:sz w:val="20"/>
          <w:u w:val="single"/>
        </w:rPr>
        <mc:AlternateContent>
          <mc:Choice Requires="wps">
            <w:drawing>
              <wp:anchor distT="0" distB="0" distL="114300" distR="114300" simplePos="0" relativeHeight="251660288" behindDoc="0" locked="0" layoutInCell="1" allowOverlap="1" wp14:anchorId="07C26727" wp14:editId="47FC0661">
                <wp:simplePos x="0" y="0"/>
                <wp:positionH relativeFrom="column">
                  <wp:posOffset>-99695</wp:posOffset>
                </wp:positionH>
                <wp:positionV relativeFrom="paragraph">
                  <wp:posOffset>152400</wp:posOffset>
                </wp:positionV>
                <wp:extent cx="6012180" cy="1767840"/>
                <wp:effectExtent l="0" t="0" r="26670" b="22860"/>
                <wp:wrapNone/>
                <wp:docPr id="911345877" name="Prostokąt 1"/>
                <wp:cNvGraphicFramePr/>
                <a:graphic xmlns:a="http://schemas.openxmlformats.org/drawingml/2006/main">
                  <a:graphicData uri="http://schemas.microsoft.com/office/word/2010/wordprocessingShape">
                    <wps:wsp>
                      <wps:cNvSpPr/>
                      <wps:spPr>
                        <a:xfrm>
                          <a:off x="0" y="0"/>
                          <a:ext cx="6012180" cy="176784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41D999" id="Prostokąt 1" o:spid="_x0000_s1026" style="position:absolute;margin-left:-7.85pt;margin-top:12pt;width:473.4pt;height:139.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" filled="f" strokecolor="#ed7d31 [3205]" strokeweight="1pt"/>
            </w:pict>
          </mc:Fallback>
        </mc:AlternateContent>
      </w:r>
    </w:p>
    <w:p w14:paraId="76BC0810" w14:textId="77777777" w:rsidR="00A9263A" w:rsidRPr="00A76DFD" w:rsidRDefault="00A9263A" w:rsidP="00A9263A">
      <w:pPr>
        <w:jc w:val="both"/>
        <w:rPr>
          <w:bCs/>
          <w:sz w:val="20"/>
          <w:u w:val="single"/>
        </w:rPr>
      </w:pPr>
      <w:r w:rsidRPr="00A76DFD">
        <w:rPr>
          <w:bCs/>
          <w:sz w:val="20"/>
          <w:u w:val="single"/>
        </w:rPr>
        <w:t>Uwaga!</w:t>
      </w:r>
      <w:r w:rsidRPr="00A76DFD">
        <w:rPr>
          <w:bCs/>
          <w:noProof/>
          <w:sz w:val="20"/>
          <w:u w:val="single"/>
        </w:rPr>
        <w:t xml:space="preserve"> </w:t>
      </w:r>
    </w:p>
    <w:p w14:paraId="268E47F3" w14:textId="77777777" w:rsidR="00A9263A" w:rsidRPr="00A76DFD" w:rsidRDefault="00A9263A" w:rsidP="00A9263A">
      <w:pPr>
        <w:jc w:val="both"/>
        <w:rPr>
          <w:bCs/>
          <w:sz w:val="20"/>
        </w:rPr>
      </w:pPr>
      <w:r w:rsidRPr="00A76DFD">
        <w:rPr>
          <w:bCs/>
          <w:sz w:val="20"/>
        </w:rPr>
        <w:t xml:space="preserve">Poniższa klauzula ta powinna być zamieszczania w niektórych umowach – tylko tych spełniających </w:t>
      </w:r>
      <w:r w:rsidRPr="00A76DFD">
        <w:rPr>
          <w:b/>
          <w:i/>
          <w:iCs/>
          <w:sz w:val="20"/>
        </w:rPr>
        <w:t>łącznie</w:t>
      </w:r>
      <w:r w:rsidRPr="00A76DFD">
        <w:rPr>
          <w:bCs/>
          <w:sz w:val="20"/>
        </w:rPr>
        <w:t xml:space="preserve"> następujące trzy warunki:</w:t>
      </w:r>
    </w:p>
    <w:p w14:paraId="3B6AEBC0" w14:textId="77777777" w:rsidR="00A9263A" w:rsidRPr="00FA1AFD" w:rsidRDefault="00A9263A" w:rsidP="00A9263A">
      <w:pPr>
        <w:pStyle w:val="Akapitzlist"/>
        <w:numPr>
          <w:ilvl w:val="0"/>
          <w:numId w:val="2"/>
        </w:numPr>
        <w:spacing w:after="160" w:line="259" w:lineRule="auto"/>
        <w:ind w:left="426"/>
        <w:jc w:val="both"/>
        <w:rPr>
          <w:rFonts w:cs="Arial"/>
          <w:i/>
          <w:sz w:val="20"/>
        </w:rPr>
      </w:pPr>
      <w:r w:rsidRPr="00FA1AFD">
        <w:rPr>
          <w:rFonts w:cs="Arial"/>
          <w:i/>
          <w:sz w:val="20"/>
        </w:rPr>
        <w:t xml:space="preserve">Umowa na </w:t>
      </w:r>
      <w:r w:rsidRPr="00FA1AFD">
        <w:rPr>
          <w:rFonts w:cs="Arial"/>
          <w:b/>
          <w:bCs/>
          <w:i/>
          <w:sz w:val="20"/>
        </w:rPr>
        <w:t>zakup</w:t>
      </w:r>
      <w:r w:rsidRPr="00FA1AFD">
        <w:rPr>
          <w:rFonts w:cs="Arial"/>
          <w:i/>
          <w:sz w:val="20"/>
        </w:rPr>
        <w:t xml:space="preserve"> </w:t>
      </w:r>
      <w:r w:rsidRPr="00FA1AFD">
        <w:rPr>
          <w:rFonts w:cs="Arial"/>
          <w:b/>
          <w:bCs/>
          <w:i/>
          <w:sz w:val="20"/>
        </w:rPr>
        <w:t>usług</w:t>
      </w:r>
      <w:r w:rsidRPr="00FA1AFD">
        <w:rPr>
          <w:rFonts w:cs="Arial"/>
          <w:i/>
          <w:sz w:val="20"/>
        </w:rPr>
        <w:t xml:space="preserve">. </w:t>
      </w:r>
    </w:p>
    <w:p w14:paraId="0FE3009E" w14:textId="77777777" w:rsidR="00A9263A" w:rsidRPr="00FA1AFD" w:rsidRDefault="00A9263A" w:rsidP="00A9263A">
      <w:pPr>
        <w:pStyle w:val="Akapitzlist"/>
        <w:numPr>
          <w:ilvl w:val="0"/>
          <w:numId w:val="2"/>
        </w:numPr>
        <w:spacing w:after="160" w:line="259" w:lineRule="auto"/>
        <w:ind w:left="426"/>
        <w:jc w:val="both"/>
        <w:rPr>
          <w:rFonts w:cs="Arial"/>
          <w:i/>
          <w:sz w:val="20"/>
        </w:rPr>
      </w:pPr>
      <w:r w:rsidRPr="00FA1AFD">
        <w:rPr>
          <w:rFonts w:cs="Arial"/>
          <w:i/>
          <w:sz w:val="20"/>
        </w:rPr>
        <w:t xml:space="preserve">Umowa z </w:t>
      </w:r>
      <w:r w:rsidRPr="00FA1AFD">
        <w:rPr>
          <w:rFonts w:cs="Arial"/>
          <w:b/>
          <w:bCs/>
          <w:i/>
          <w:sz w:val="20"/>
        </w:rPr>
        <w:t>zagranicznym</w:t>
      </w:r>
      <w:r w:rsidRPr="00FA1AFD">
        <w:rPr>
          <w:rFonts w:cs="Arial"/>
          <w:i/>
          <w:sz w:val="20"/>
        </w:rPr>
        <w:t xml:space="preserve"> kontrahentem (ale już </w:t>
      </w:r>
      <w:r w:rsidRPr="00FA1AFD">
        <w:rPr>
          <w:rFonts w:cs="Arial"/>
          <w:b/>
          <w:bCs/>
          <w:i/>
          <w:sz w:val="20"/>
        </w:rPr>
        <w:t>nie z oddziałem</w:t>
      </w:r>
      <w:r w:rsidRPr="00FA1AFD">
        <w:rPr>
          <w:rFonts w:cs="Arial"/>
          <w:i/>
          <w:sz w:val="20"/>
        </w:rPr>
        <w:t xml:space="preserve"> zagranicznego kontrahenta!).</w:t>
      </w:r>
    </w:p>
    <w:p w14:paraId="129B550A" w14:textId="77777777" w:rsidR="00A9263A" w:rsidRPr="00FA1AFD" w:rsidRDefault="00A9263A" w:rsidP="00A9263A">
      <w:pPr>
        <w:pStyle w:val="Akapitzlist"/>
        <w:numPr>
          <w:ilvl w:val="0"/>
          <w:numId w:val="2"/>
        </w:numPr>
        <w:spacing w:after="160" w:line="259" w:lineRule="auto"/>
        <w:ind w:left="426"/>
        <w:jc w:val="both"/>
        <w:rPr>
          <w:rFonts w:cs="Arial"/>
          <w:i/>
          <w:sz w:val="20"/>
        </w:rPr>
      </w:pPr>
      <w:r w:rsidRPr="00FA1AFD">
        <w:rPr>
          <w:rFonts w:cs="Arial"/>
          <w:i/>
          <w:sz w:val="20"/>
        </w:rPr>
        <w:t xml:space="preserve">Zagraniczny kontrahent do świadczenia usług na rzecz ORLENU ma zamiar wykorzystywać </w:t>
      </w:r>
      <w:r w:rsidRPr="00FA1AFD">
        <w:rPr>
          <w:rFonts w:cs="Arial"/>
          <w:b/>
          <w:bCs/>
          <w:i/>
          <w:sz w:val="20"/>
        </w:rPr>
        <w:t>zagraniczne osoby fizyczne</w:t>
      </w:r>
      <w:r w:rsidRPr="00FA1AFD">
        <w:rPr>
          <w:rFonts w:cs="Arial"/>
          <w:i/>
          <w:sz w:val="20"/>
        </w:rPr>
        <w:t xml:space="preserve"> i osoby te mają </w:t>
      </w:r>
      <w:r w:rsidRPr="00FA1AFD">
        <w:rPr>
          <w:rFonts w:cs="Arial"/>
          <w:b/>
          <w:bCs/>
          <w:i/>
          <w:sz w:val="20"/>
        </w:rPr>
        <w:t>przebywać w związku z tym co najmniej przez kilka miesięcy na terytorium Polski</w:t>
      </w:r>
      <w:r w:rsidRPr="00FA1AFD">
        <w:rPr>
          <w:rFonts w:cs="Arial"/>
          <w:i/>
          <w:sz w:val="20"/>
        </w:rPr>
        <w:t xml:space="preserve">.        </w:t>
      </w:r>
    </w:p>
    <w:p w14:paraId="6C1A177A" w14:textId="77777777" w:rsidR="00A9263A" w:rsidRDefault="00A9263A" w:rsidP="00A9263A">
      <w:pPr>
        <w:jc w:val="both"/>
        <w:rPr>
          <w:i/>
          <w:sz w:val="20"/>
        </w:rPr>
      </w:pPr>
      <w:r w:rsidRPr="00FA1AFD">
        <w:rPr>
          <w:i/>
          <w:sz w:val="20"/>
        </w:rPr>
        <w:t xml:space="preserve">Klauzula odwołuje się w swojej treści do załącznika, który wtedy </w:t>
      </w:r>
      <w:r w:rsidRPr="00FA1AFD">
        <w:rPr>
          <w:b/>
          <w:bCs/>
          <w:i/>
          <w:sz w:val="20"/>
        </w:rPr>
        <w:t>musi być też załącznikiem do umowy</w:t>
      </w:r>
      <w:r w:rsidRPr="00FA1AFD">
        <w:rPr>
          <w:i/>
          <w:sz w:val="20"/>
        </w:rPr>
        <w:t xml:space="preserve"> z kontrahentem.</w:t>
      </w:r>
    </w:p>
    <w:p w14:paraId="4003A206" w14:textId="77777777" w:rsidR="00A9263A" w:rsidRDefault="00A9263A" w:rsidP="00A9263A">
      <w:pPr>
        <w:jc w:val="both"/>
        <w:rPr>
          <w: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9263A" w:rsidRPr="001618FA" w14:paraId="48702026" w14:textId="77777777" w:rsidTr="006B7AFF">
        <w:trPr>
          <w:trHeight w:val="7924"/>
        </w:trPr>
        <w:tc>
          <w:tcPr>
            <w:tcW w:w="4390" w:type="dxa"/>
          </w:tcPr>
          <w:p w14:paraId="666BA003" w14:textId="77777777" w:rsidR="00A9263A" w:rsidRPr="00FA1AFD" w:rsidRDefault="00A9263A" w:rsidP="006B7AFF">
            <w:pPr>
              <w:jc w:val="both"/>
              <w:rPr>
                <w:i/>
                <w:iCs/>
                <w:sz w:val="20"/>
              </w:rPr>
            </w:pPr>
            <w:r>
              <w:rPr>
                <w:i/>
                <w:iCs/>
                <w:sz w:val="20"/>
              </w:rPr>
              <w:t xml:space="preserve">1. </w:t>
            </w:r>
            <w:r w:rsidRPr="00FA1AFD">
              <w:rPr>
                <w:i/>
                <w:iCs/>
                <w:sz w:val="20"/>
              </w:rPr>
              <w:t xml:space="preserve">Jeśli Wykonawca do świadczenia Usług na rzecz ORLEN S.A. zamierza korzystać z osoby lub osób fizycznych (jako swoich pracowników lub podwykonawców), mających miejsce zamieszkania poza Polską, które w związku z tym mają przebywać w Polsce przez okres lub okresy przekraczające łącznie 183 dni podczas dowolnych następujących po sobie 12 miesięcy, to Wykonawca obowiązany jest przekazać ORLEN S.A. zestaw danych takiej osoby lub osób. Taki zestaw danych sporządzony będzie przez Wykonawcę według wzoru stanowiącego Załącznik nr ___ do Umowy i przekazywany ORLEN S.A. do 10-go dnia miesiąca następującego po miesiącu, w którym taka osoba lub osoby rozpoczęły świadczenie swojej pracy lub usług w ramach świadczenia usług przez Wykonawcę dla ORLEN S.A. Wspomniany zestaw danych zostanie przekazany do polskiego organu podatkowego zgodnie z wymogiem nałożonym na ORLEN S.A. przez polskie prawo podatkowe.    </w:t>
            </w:r>
          </w:p>
          <w:p w14:paraId="49E67924" w14:textId="77777777" w:rsidR="00A9263A" w:rsidRPr="00FA1AFD" w:rsidRDefault="00A9263A" w:rsidP="006B7AFF">
            <w:pPr>
              <w:jc w:val="both"/>
              <w:rPr>
                <w:i/>
                <w:iCs/>
                <w:sz w:val="20"/>
              </w:rPr>
            </w:pPr>
          </w:p>
          <w:p w14:paraId="29C2430E" w14:textId="77777777" w:rsidR="00A9263A" w:rsidRPr="00965F5F" w:rsidRDefault="00A9263A" w:rsidP="006B7AFF">
            <w:pPr>
              <w:jc w:val="both"/>
              <w:rPr>
                <w:i/>
                <w:iCs/>
                <w:sz w:val="20"/>
              </w:rPr>
            </w:pPr>
            <w:r>
              <w:rPr>
                <w:i/>
                <w:iCs/>
                <w:sz w:val="20"/>
              </w:rPr>
              <w:t xml:space="preserve">2. </w:t>
            </w:r>
            <w:r w:rsidRPr="00FA1AFD">
              <w:rPr>
                <w:i/>
                <w:iCs/>
                <w:sz w:val="20"/>
              </w:rPr>
              <w:t xml:space="preserve">W razie niewywiązania się Wykonawcy z obowiązków wskazanych powyżej w ust. 1, które spowodowałoby niewywiązanie się przez ORLEN S.A. z obowiązku terminowego przekazania właściwemu organowi podatkowemu informacji o takich osobach, Wykonawca zobowiązuje się do zwrotu na rzecz ORLEN równowartości wszelkich kar, grzywien i sankcji, jakimi z tego tytułu obciążony zostanie ORLEN S.A. lub jego pracownicy. </w:t>
            </w:r>
          </w:p>
        </w:tc>
        <w:tc>
          <w:tcPr>
            <w:tcW w:w="288" w:type="dxa"/>
          </w:tcPr>
          <w:p w14:paraId="1C9335EC" w14:textId="77777777" w:rsidR="00A9263A" w:rsidRPr="00FA1AFD" w:rsidRDefault="00A9263A" w:rsidP="006B7AFF">
            <w:pPr>
              <w:jc w:val="both"/>
              <w:rPr>
                <w:i/>
                <w:iCs/>
                <w:sz w:val="20"/>
              </w:rPr>
            </w:pPr>
          </w:p>
        </w:tc>
        <w:tc>
          <w:tcPr>
            <w:tcW w:w="4247" w:type="dxa"/>
          </w:tcPr>
          <w:p w14:paraId="56885D4C" w14:textId="77777777" w:rsidR="00A9263A" w:rsidRPr="001618FA" w:rsidRDefault="00A9263A" w:rsidP="006B7AFF">
            <w:pPr>
              <w:jc w:val="both"/>
              <w:rPr>
                <w:i/>
                <w:iCs/>
                <w:sz w:val="20"/>
                <w:lang w:val="en-GB"/>
              </w:rPr>
            </w:pPr>
          </w:p>
        </w:tc>
      </w:tr>
    </w:tbl>
    <w:p w14:paraId="108E2F18" w14:textId="77777777" w:rsidR="00A9263A" w:rsidRPr="004A1A4C" w:rsidRDefault="00A9263A" w:rsidP="00A9263A">
      <w:pPr>
        <w:spacing w:before="120" w:after="160" w:line="259" w:lineRule="auto"/>
        <w:jc w:val="both"/>
        <w:rPr>
          <w:rFonts w:asciiTheme="minorHAnsi" w:eastAsia="Calibri" w:hAnsiTheme="minorHAnsi" w:cstheme="minorHAnsi"/>
          <w:i/>
          <w:iCs/>
          <w:sz w:val="22"/>
          <w:szCs w:val="22"/>
          <w:lang w:val="en-GB"/>
        </w:rPr>
      </w:pPr>
    </w:p>
    <w:p w14:paraId="3AD7CBC0" w14:textId="77777777" w:rsidR="00480933" w:rsidRDefault="00480933"/>
    <w:sectPr w:rsidR="00480933" w:rsidSect="00A9263A">
      <w:headerReference w:type="even" r:id="rId5"/>
      <w:headerReference w:type="default" r:id="rId6"/>
      <w:footerReference w:type="even" r:id="rId7"/>
      <w:footerReference w:type="default" r:id="rId8"/>
      <w:pgSz w:w="11906" w:h="16838"/>
      <w:pgMar w:top="2268"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5828255"/>
      <w:docPartObj>
        <w:docPartGallery w:val="Page Numbers (Bottom of Page)"/>
        <w:docPartUnique/>
      </w:docPartObj>
    </w:sdtPr>
    <w:sdtContent>
      <w:p w14:paraId="1902F7FA" w14:textId="77777777" w:rsidR="00A9263A" w:rsidRDefault="00A9263A">
        <w:pPr>
          <w:pStyle w:val="Stopka"/>
          <w:jc w:val="right"/>
        </w:pPr>
        <w:r>
          <w:fldChar w:fldCharType="begin"/>
        </w:r>
        <w:r>
          <w:instrText>PAGE   \* MERGEFORMAT</w:instrText>
        </w:r>
        <w:r>
          <w:fldChar w:fldCharType="separate"/>
        </w:r>
        <w:r>
          <w:rPr>
            <w:noProof/>
          </w:rPr>
          <w:t>2</w:t>
        </w:r>
        <w:r>
          <w:fldChar w:fldCharType="end"/>
        </w:r>
      </w:p>
    </w:sdtContent>
  </w:sdt>
  <w:p w14:paraId="21EFDF4E" w14:textId="77777777" w:rsidR="00A9263A" w:rsidRDefault="00A926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8377858"/>
      <w:docPartObj>
        <w:docPartGallery w:val="Page Numbers (Bottom of Page)"/>
        <w:docPartUnique/>
      </w:docPartObj>
    </w:sdtPr>
    <w:sdtContent>
      <w:p w14:paraId="349E1297" w14:textId="77777777" w:rsidR="00A9263A" w:rsidRDefault="00A9263A">
        <w:pPr>
          <w:pStyle w:val="Stopka"/>
          <w:jc w:val="right"/>
        </w:pPr>
        <w:r>
          <w:fldChar w:fldCharType="begin"/>
        </w:r>
        <w:r>
          <w:instrText>PAGE   \* MERGEFORMAT</w:instrText>
        </w:r>
        <w:r>
          <w:fldChar w:fldCharType="separate"/>
        </w:r>
        <w:r>
          <w:rPr>
            <w:noProof/>
          </w:rPr>
          <w:t>1</w:t>
        </w:r>
        <w:r>
          <w:fldChar w:fldCharType="end"/>
        </w:r>
      </w:p>
    </w:sdtContent>
  </w:sdt>
  <w:p w14:paraId="2F3C024C" w14:textId="77777777" w:rsidR="00A9263A" w:rsidRDefault="00A9263A">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D8E75" w14:textId="77777777" w:rsidR="00A9263A" w:rsidRDefault="00A9263A" w:rsidP="007E21AD">
    <w:pPr>
      <w:pStyle w:val="Nagwek"/>
      <w:tabs>
        <w:tab w:val="clear" w:pos="4536"/>
        <w:tab w:val="clear" w:pos="9072"/>
        <w:tab w:val="left" w:pos="4188"/>
      </w:tabs>
      <w:jc w:val="center"/>
    </w:pPr>
    <w:r>
      <w:rPr>
        <w:noProof/>
      </w:rPr>
      <w:drawing>
        <wp:inline distT="0" distB="0" distL="0" distR="0" wp14:anchorId="5162BF67" wp14:editId="5455B9E5">
          <wp:extent cx="778510" cy="778510"/>
          <wp:effectExtent l="0" t="0" r="2540" b="2540"/>
          <wp:docPr id="2" name="Obraz 2" descr="Obraz zawierający tekst, Grafika, Czcionka, czerwony&#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2" name="Obraz 2" descr="Obraz zawierający tekst, Grafika, Czcionka, czerwony&#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510" cy="7785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95A1C" w14:textId="77777777" w:rsidR="00A9263A" w:rsidRDefault="00A9263A" w:rsidP="007E21AD">
    <w:pPr>
      <w:pStyle w:val="Nagwek"/>
      <w:jc w:val="center"/>
    </w:pPr>
    <w:r>
      <w:rPr>
        <w:noProof/>
      </w:rPr>
      <w:drawing>
        <wp:inline distT="0" distB="0" distL="0" distR="0" wp14:anchorId="55142DDE" wp14:editId="02307B9D">
          <wp:extent cx="778510" cy="778510"/>
          <wp:effectExtent l="0" t="0" r="2540" b="2540"/>
          <wp:docPr id="1" name="Obraz 1" descr="Obraz zawierający tekst, Grafika, Czcionka, czerwony&#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2" name="Obraz 2" descr="Obraz zawierający tekst, Grafika, Czcionka, czerwony&#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510"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92975"/>
    <w:multiLevelType w:val="hybridMultilevel"/>
    <w:tmpl w:val="343A04EE"/>
    <w:lvl w:ilvl="0" w:tplc="94ECAEA6">
      <w:start w:val="1"/>
      <w:numFmt w:val="decimal"/>
      <w:lvlText w:val="%1."/>
      <w:lvlJc w:val="left"/>
      <w:pPr>
        <w:ind w:left="720" w:hanging="360"/>
      </w:pPr>
      <w:rPr>
        <w:rFonts w:hint="default"/>
        <w:b w:val="0"/>
        <w:bCs w:val="0"/>
        <w:color w:val="C00000"/>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939623D"/>
    <w:multiLevelType w:val="hybridMultilevel"/>
    <w:tmpl w:val="38ACA1E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DC70693"/>
    <w:multiLevelType w:val="hybridMultilevel"/>
    <w:tmpl w:val="AA60D4C0"/>
    <w:lvl w:ilvl="0" w:tplc="AB9643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84BC3"/>
    <w:multiLevelType w:val="hybridMultilevel"/>
    <w:tmpl w:val="1C2C4556"/>
    <w:lvl w:ilvl="0" w:tplc="4B1CF35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6D4372"/>
    <w:multiLevelType w:val="hybridMultilevel"/>
    <w:tmpl w:val="423EC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90392C"/>
    <w:multiLevelType w:val="hybridMultilevel"/>
    <w:tmpl w:val="3DE872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C3397A"/>
    <w:multiLevelType w:val="hybridMultilevel"/>
    <w:tmpl w:val="9EDA9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3117578">
    <w:abstractNumId w:val="4"/>
  </w:num>
  <w:num w:numId="2" w16cid:durableId="1542665313">
    <w:abstractNumId w:val="2"/>
  </w:num>
  <w:num w:numId="3" w16cid:durableId="753865928">
    <w:abstractNumId w:val="0"/>
  </w:num>
  <w:num w:numId="4" w16cid:durableId="1224096902">
    <w:abstractNumId w:val="3"/>
  </w:num>
  <w:num w:numId="5" w16cid:durableId="2025132993">
    <w:abstractNumId w:val="6"/>
  </w:num>
  <w:num w:numId="6" w16cid:durableId="1558081667">
    <w:abstractNumId w:val="1"/>
  </w:num>
  <w:num w:numId="7" w16cid:durableId="179532574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pka Alina (PKN)">
    <w15:presenceInfo w15:providerId="AD" w15:userId="S-1-5-21-515967899-1292428093-839522115-19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63A"/>
    <w:rsid w:val="002F2EE3"/>
    <w:rsid w:val="0042107F"/>
    <w:rsid w:val="004331C4"/>
    <w:rsid w:val="00480933"/>
    <w:rsid w:val="00996025"/>
    <w:rsid w:val="00A708A3"/>
    <w:rsid w:val="00A9263A"/>
    <w:rsid w:val="00CF30F0"/>
    <w:rsid w:val="00D35085"/>
    <w:rsid w:val="00FB4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998BD"/>
  <w15:chartTrackingRefBased/>
  <w15:docId w15:val="{79D81132-CA3A-4EEB-BA4D-CA5ADC5A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263A"/>
    <w:pPr>
      <w:spacing w:after="0" w:line="240" w:lineRule="auto"/>
    </w:pPr>
    <w:rPr>
      <w:rFonts w:ascii="Arial" w:eastAsia="Times New Roman" w:hAnsi="Arial" w:cs="Times New Roman"/>
      <w:kern w:val="0"/>
      <w:sz w:val="24"/>
      <w:szCs w:val="20"/>
      <w:lang w:eastAsia="pl-PL"/>
      <w14:ligatures w14:val="none"/>
    </w:rPr>
  </w:style>
  <w:style w:type="paragraph" w:styleId="Nagwek1">
    <w:name w:val="heading 1"/>
    <w:basedOn w:val="Normalny"/>
    <w:next w:val="Normalny"/>
    <w:link w:val="Nagwek1Znak"/>
    <w:qFormat/>
    <w:rsid w:val="00A9263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A9263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A9263A"/>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A9263A"/>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A9263A"/>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A9263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263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263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263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263A"/>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A9263A"/>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A9263A"/>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A9263A"/>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A9263A"/>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A9263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263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263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263A"/>
    <w:rPr>
      <w:rFonts w:eastAsiaTheme="majorEastAsia" w:cstheme="majorBidi"/>
      <w:color w:val="272727" w:themeColor="text1" w:themeTint="D8"/>
    </w:rPr>
  </w:style>
  <w:style w:type="paragraph" w:styleId="Tytu">
    <w:name w:val="Title"/>
    <w:basedOn w:val="Normalny"/>
    <w:next w:val="Normalny"/>
    <w:link w:val="TytuZnak"/>
    <w:uiPriority w:val="10"/>
    <w:qFormat/>
    <w:rsid w:val="00A9263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263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263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263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263A"/>
    <w:pPr>
      <w:spacing w:before="160"/>
      <w:jc w:val="center"/>
    </w:pPr>
    <w:rPr>
      <w:i/>
      <w:iCs/>
      <w:color w:val="404040" w:themeColor="text1" w:themeTint="BF"/>
    </w:rPr>
  </w:style>
  <w:style w:type="character" w:customStyle="1" w:styleId="CytatZnak">
    <w:name w:val="Cytat Znak"/>
    <w:basedOn w:val="Domylnaczcionkaakapitu"/>
    <w:link w:val="Cytat"/>
    <w:uiPriority w:val="29"/>
    <w:rsid w:val="00A9263A"/>
    <w:rPr>
      <w:i/>
      <w:iCs/>
      <w:color w:val="404040" w:themeColor="text1" w:themeTint="BF"/>
    </w:rPr>
  </w:style>
  <w:style w:type="paragraph" w:styleId="Akapitzlist">
    <w:name w:val="List Paragraph"/>
    <w:basedOn w:val="Normalny"/>
    <w:uiPriority w:val="34"/>
    <w:qFormat/>
    <w:rsid w:val="00A9263A"/>
    <w:pPr>
      <w:ind w:left="720"/>
      <w:contextualSpacing/>
    </w:pPr>
  </w:style>
  <w:style w:type="character" w:styleId="Wyrnienieintensywne">
    <w:name w:val="Intense Emphasis"/>
    <w:basedOn w:val="Domylnaczcionkaakapitu"/>
    <w:uiPriority w:val="21"/>
    <w:qFormat/>
    <w:rsid w:val="00A9263A"/>
    <w:rPr>
      <w:i/>
      <w:iCs/>
      <w:color w:val="2E74B5" w:themeColor="accent1" w:themeShade="BF"/>
    </w:rPr>
  </w:style>
  <w:style w:type="paragraph" w:styleId="Cytatintensywny">
    <w:name w:val="Intense Quote"/>
    <w:basedOn w:val="Normalny"/>
    <w:next w:val="Normalny"/>
    <w:link w:val="CytatintensywnyZnak"/>
    <w:uiPriority w:val="30"/>
    <w:qFormat/>
    <w:rsid w:val="00A9263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A9263A"/>
    <w:rPr>
      <w:i/>
      <w:iCs/>
      <w:color w:val="2E74B5" w:themeColor="accent1" w:themeShade="BF"/>
    </w:rPr>
  </w:style>
  <w:style w:type="character" w:styleId="Odwoanieintensywne">
    <w:name w:val="Intense Reference"/>
    <w:basedOn w:val="Domylnaczcionkaakapitu"/>
    <w:uiPriority w:val="32"/>
    <w:qFormat/>
    <w:rsid w:val="00A9263A"/>
    <w:rPr>
      <w:b/>
      <w:bCs/>
      <w:smallCaps/>
      <w:color w:val="2E74B5" w:themeColor="accent1" w:themeShade="BF"/>
      <w:spacing w:val="5"/>
    </w:rPr>
  </w:style>
  <w:style w:type="paragraph" w:styleId="Nagwek">
    <w:name w:val="header"/>
    <w:basedOn w:val="Normalny"/>
    <w:link w:val="NagwekZnak"/>
    <w:rsid w:val="00A9263A"/>
    <w:pPr>
      <w:tabs>
        <w:tab w:val="center" w:pos="4536"/>
        <w:tab w:val="right" w:pos="9072"/>
      </w:tabs>
    </w:pPr>
  </w:style>
  <w:style w:type="character" w:customStyle="1" w:styleId="NagwekZnak">
    <w:name w:val="Nagłówek Znak"/>
    <w:basedOn w:val="Domylnaczcionkaakapitu"/>
    <w:link w:val="Nagwek"/>
    <w:rsid w:val="00A9263A"/>
    <w:rPr>
      <w:rFonts w:ascii="Arial" w:eastAsia="Times New Roman" w:hAnsi="Arial" w:cs="Times New Roman"/>
      <w:kern w:val="0"/>
      <w:sz w:val="24"/>
      <w:szCs w:val="20"/>
      <w:lang w:eastAsia="pl-PL"/>
      <w14:ligatures w14:val="none"/>
    </w:rPr>
  </w:style>
  <w:style w:type="paragraph" w:styleId="Stopka">
    <w:name w:val="footer"/>
    <w:basedOn w:val="Normalny"/>
    <w:link w:val="StopkaZnak"/>
    <w:uiPriority w:val="99"/>
    <w:rsid w:val="00A9263A"/>
    <w:pPr>
      <w:tabs>
        <w:tab w:val="center" w:pos="4536"/>
        <w:tab w:val="right" w:pos="9072"/>
      </w:tabs>
    </w:pPr>
  </w:style>
  <w:style w:type="character" w:customStyle="1" w:styleId="StopkaZnak">
    <w:name w:val="Stopka Znak"/>
    <w:basedOn w:val="Domylnaczcionkaakapitu"/>
    <w:link w:val="Stopka"/>
    <w:uiPriority w:val="99"/>
    <w:rsid w:val="00A9263A"/>
    <w:rPr>
      <w:rFonts w:ascii="Arial" w:eastAsia="Times New Roman" w:hAnsi="Arial" w:cs="Times New Roman"/>
      <w:kern w:val="0"/>
      <w:sz w:val="24"/>
      <w:szCs w:val="20"/>
      <w:lang w:eastAsia="pl-PL"/>
      <w14:ligatures w14:val="none"/>
    </w:rPr>
  </w:style>
  <w:style w:type="table" w:styleId="Tabela-Siatka">
    <w:name w:val="Table Grid"/>
    <w:basedOn w:val="Standardowy"/>
    <w:uiPriority w:val="39"/>
    <w:rsid w:val="00A9263A"/>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2367</Words>
  <Characters>14202</Characters>
  <Application>Microsoft Office Word</Application>
  <DocSecurity>0</DocSecurity>
  <Lines>118</Lines>
  <Paragraphs>33</Paragraphs>
  <ScaleCrop>false</ScaleCrop>
  <Company>Orlen SA</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Kumięga Sebastian</dc:creator>
  <cp:keywords/>
  <dc:description/>
  <cp:lastModifiedBy>Kumięga Sebastian</cp:lastModifiedBy>
  <cp:revision>1</cp:revision>
  <dcterms:created xsi:type="dcterms:W3CDTF">2026-01-28T12:26:00Z</dcterms:created>
  <dcterms:modified xsi:type="dcterms:W3CDTF">2026-01-28T12:26:00Z</dcterms:modified>
</cp:coreProperties>
</file>